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C560C40" w14:textId="77777777" w:rsidTr="00562621">
        <w:trPr>
          <w:trHeight w:val="851"/>
        </w:trPr>
        <w:tc>
          <w:tcPr>
            <w:tcW w:w="1259" w:type="dxa"/>
            <w:tcBorders>
              <w:top w:val="nil"/>
              <w:left w:val="nil"/>
              <w:bottom w:val="single" w:sz="4" w:space="0" w:color="auto"/>
              <w:right w:val="nil"/>
            </w:tcBorders>
          </w:tcPr>
          <w:p w14:paraId="0E2587B7" w14:textId="77777777"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14:paraId="50D43E23"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7960A991" w14:textId="4A1D6759" w:rsidR="00446DE4" w:rsidRPr="00DE3EC0" w:rsidRDefault="00EE06CD" w:rsidP="004562FA">
            <w:pPr>
              <w:jc w:val="right"/>
            </w:pPr>
            <w:r w:rsidRPr="00EE06CD">
              <w:rPr>
                <w:sz w:val="40"/>
              </w:rPr>
              <w:t>A</w:t>
            </w:r>
            <w:r w:rsidR="00C06876">
              <w:t>/HRC/4</w:t>
            </w:r>
            <w:r w:rsidR="00095C05">
              <w:t>3</w:t>
            </w:r>
            <w:r>
              <w:t>/L</w:t>
            </w:r>
            <w:r w:rsidR="00C209A3">
              <w:t>.</w:t>
            </w:r>
            <w:r w:rsidR="004562FA">
              <w:t>27</w:t>
            </w:r>
          </w:p>
        </w:tc>
      </w:tr>
      <w:tr w:rsidR="003107FA" w14:paraId="16AD505F" w14:textId="77777777" w:rsidTr="00562621">
        <w:trPr>
          <w:trHeight w:val="2835"/>
        </w:trPr>
        <w:tc>
          <w:tcPr>
            <w:tcW w:w="1259" w:type="dxa"/>
            <w:tcBorders>
              <w:top w:val="single" w:sz="4" w:space="0" w:color="auto"/>
              <w:left w:val="nil"/>
              <w:bottom w:val="single" w:sz="12" w:space="0" w:color="auto"/>
              <w:right w:val="nil"/>
            </w:tcBorders>
          </w:tcPr>
          <w:p w14:paraId="5C20AE5E" w14:textId="77777777" w:rsidR="003107FA" w:rsidRDefault="00143544" w:rsidP="00562621">
            <w:pPr>
              <w:spacing w:before="120"/>
              <w:jc w:val="center"/>
            </w:pPr>
            <w:r>
              <w:rPr>
                <w:noProof/>
                <w:lang w:val="en-US"/>
              </w:rPr>
              <w:drawing>
                <wp:inline distT="0" distB="0" distL="0" distR="0" wp14:anchorId="7492728A" wp14:editId="31410860">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042D8F34" w14:textId="77777777" w:rsidR="003107FA" w:rsidRDefault="00B3317B" w:rsidP="00562621">
            <w:pPr>
              <w:spacing w:before="120" w:line="420" w:lineRule="exact"/>
              <w:rPr>
                <w:ins w:id="1" w:author="Maria Giovanna Bianchi" w:date="2020-06-17T17:59:00Z"/>
                <w:b/>
                <w:sz w:val="40"/>
                <w:szCs w:val="40"/>
              </w:rPr>
            </w:pPr>
            <w:r>
              <w:rPr>
                <w:b/>
                <w:sz w:val="40"/>
                <w:szCs w:val="40"/>
              </w:rPr>
              <w:t>General Assembly</w:t>
            </w:r>
          </w:p>
          <w:p w14:paraId="6CCE320C" w14:textId="3D5F6B8F" w:rsidR="00FC7E15" w:rsidRPr="00B3317B" w:rsidRDefault="00FC7E15" w:rsidP="00562621">
            <w:pPr>
              <w:spacing w:before="120" w:line="420" w:lineRule="exact"/>
              <w:rPr>
                <w:b/>
                <w:sz w:val="40"/>
                <w:szCs w:val="40"/>
              </w:rPr>
            </w:pPr>
            <w:ins w:id="2" w:author="Maria Giovanna Bianchi" w:date="2020-06-17T17:59:00Z">
              <w:r>
                <w:rPr>
                  <w:b/>
                  <w:sz w:val="40"/>
                  <w:szCs w:val="40"/>
                </w:rPr>
                <w:t>ORAL REVISION RECEIVED 17.06.2020 @17:40</w:t>
              </w:r>
            </w:ins>
          </w:p>
        </w:tc>
        <w:tc>
          <w:tcPr>
            <w:tcW w:w="2930" w:type="dxa"/>
            <w:tcBorders>
              <w:top w:val="single" w:sz="4" w:space="0" w:color="auto"/>
              <w:left w:val="nil"/>
              <w:bottom w:val="single" w:sz="12" w:space="0" w:color="auto"/>
              <w:right w:val="nil"/>
            </w:tcBorders>
          </w:tcPr>
          <w:p w14:paraId="3D62F7C3" w14:textId="77777777" w:rsidR="003107FA" w:rsidRDefault="00EE06CD" w:rsidP="00EE06CD">
            <w:pPr>
              <w:spacing w:before="240" w:line="240" w:lineRule="exact"/>
            </w:pPr>
            <w:r>
              <w:t xml:space="preserve">Distr.: </w:t>
            </w:r>
            <w:r w:rsidR="002929B6">
              <w:t>Limited</w:t>
            </w:r>
          </w:p>
          <w:p w14:paraId="18C7C1FE" w14:textId="72A893F4" w:rsidR="00EE06CD" w:rsidRDefault="00E9365A" w:rsidP="00EE06CD">
            <w:pPr>
              <w:spacing w:line="240" w:lineRule="exact"/>
            </w:pPr>
            <w:r>
              <w:t>30</w:t>
            </w:r>
            <w:r w:rsidR="00EE06CD">
              <w:t xml:space="preserve"> </w:t>
            </w:r>
            <w:r w:rsidR="00095C05">
              <w:t>March 2020</w:t>
            </w:r>
          </w:p>
          <w:p w14:paraId="4269F20F" w14:textId="77777777" w:rsidR="00EE06CD" w:rsidRDefault="00EE06CD" w:rsidP="00EE06CD">
            <w:pPr>
              <w:spacing w:line="240" w:lineRule="exact"/>
            </w:pPr>
          </w:p>
          <w:p w14:paraId="7577F98B" w14:textId="77777777" w:rsidR="00EE06CD" w:rsidRDefault="00EE06CD" w:rsidP="00EE06CD">
            <w:pPr>
              <w:spacing w:line="240" w:lineRule="exact"/>
            </w:pPr>
            <w:r>
              <w:t>Original: English</w:t>
            </w:r>
          </w:p>
        </w:tc>
      </w:tr>
    </w:tbl>
    <w:p w14:paraId="11F0FE31" w14:textId="77777777" w:rsidR="00EE06CD" w:rsidRPr="00EE06CD" w:rsidRDefault="00EE06CD" w:rsidP="00EE06CD">
      <w:pPr>
        <w:spacing w:before="120"/>
        <w:rPr>
          <w:b/>
          <w:sz w:val="24"/>
          <w:szCs w:val="24"/>
        </w:rPr>
      </w:pPr>
      <w:r w:rsidRPr="00EE06CD">
        <w:rPr>
          <w:b/>
          <w:sz w:val="24"/>
          <w:szCs w:val="24"/>
        </w:rPr>
        <w:t>Human Rights Council</w:t>
      </w:r>
    </w:p>
    <w:p w14:paraId="655461AF" w14:textId="77777777" w:rsidR="00EE06CD" w:rsidRPr="00EE06CD" w:rsidRDefault="001C7ACB" w:rsidP="00EE06CD">
      <w:pPr>
        <w:rPr>
          <w:b/>
        </w:rPr>
      </w:pPr>
      <w:r>
        <w:rPr>
          <w:b/>
        </w:rPr>
        <w:t>Forty-</w:t>
      </w:r>
      <w:r w:rsidR="00095C05">
        <w:rPr>
          <w:b/>
        </w:rPr>
        <w:t>third</w:t>
      </w:r>
      <w:r w:rsidR="00C06876">
        <w:rPr>
          <w:b/>
        </w:rPr>
        <w:t xml:space="preserve"> </w:t>
      </w:r>
      <w:r w:rsidR="00EE06CD" w:rsidRPr="00EE06CD">
        <w:rPr>
          <w:b/>
        </w:rPr>
        <w:t>session</w:t>
      </w:r>
    </w:p>
    <w:p w14:paraId="71346624" w14:textId="77777777" w:rsidR="00EE06CD" w:rsidRPr="00EE06CD" w:rsidRDefault="00095C05" w:rsidP="00EE06CD">
      <w:r>
        <w:t>24 February</w:t>
      </w:r>
      <w:r w:rsidR="00C06876">
        <w:t>–</w:t>
      </w:r>
      <w:r w:rsidR="007333F5">
        <w:t>2</w:t>
      </w:r>
      <w:r w:rsidR="008B4455">
        <w:t>0</w:t>
      </w:r>
      <w:r w:rsidR="00C06876">
        <w:t xml:space="preserve"> </w:t>
      </w:r>
      <w:r>
        <w:t>March</w:t>
      </w:r>
      <w:r w:rsidR="008B4455">
        <w:t xml:space="preserve"> 2020</w:t>
      </w:r>
    </w:p>
    <w:p w14:paraId="023F5EAE" w14:textId="77777777" w:rsidR="00EE06CD" w:rsidRPr="00EE06CD" w:rsidRDefault="00EE06CD" w:rsidP="00EE06CD">
      <w:r w:rsidRPr="00EE06CD">
        <w:t>Agenda item 3</w:t>
      </w:r>
    </w:p>
    <w:p w14:paraId="541FE664" w14:textId="77777777" w:rsidR="00EE06CD" w:rsidRPr="00EE06CD" w:rsidRDefault="00EE06CD" w:rsidP="00EE06CD">
      <w:pPr>
        <w:rPr>
          <w:b/>
        </w:rPr>
      </w:pPr>
      <w:r w:rsidRPr="00EE06CD">
        <w:rPr>
          <w:b/>
        </w:rPr>
        <w:t>Promotion and protection of all human rights, civil,</w:t>
      </w:r>
      <w:r w:rsidRPr="00EE06CD">
        <w:rPr>
          <w:b/>
        </w:rPr>
        <w:br/>
        <w:t>political, economic, social and cultural rights,</w:t>
      </w:r>
      <w:r w:rsidRPr="00EE06CD">
        <w:rPr>
          <w:b/>
        </w:rPr>
        <w:br/>
        <w:t>including the right to development</w:t>
      </w:r>
    </w:p>
    <w:p w14:paraId="66D67879" w14:textId="77777777"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2204CA" w:rsidRPr="002204CA">
        <w:rPr>
          <w:b/>
          <w:lang w:val="en"/>
        </w:rPr>
        <w:t>Albania,</w:t>
      </w:r>
      <w:r w:rsidR="002204CA" w:rsidRPr="002204CA">
        <w:rPr>
          <w:rStyle w:val="FootnoteReference"/>
          <w:b/>
          <w:sz w:val="20"/>
          <w:vertAlign w:val="baseline"/>
          <w:lang w:val="en"/>
        </w:rPr>
        <w:footnoteReference w:customMarkFollows="1" w:id="2"/>
        <w:t>*</w:t>
      </w:r>
      <w:r w:rsidR="002204CA" w:rsidRPr="002204CA">
        <w:rPr>
          <w:b/>
          <w:lang w:val="en"/>
        </w:rPr>
        <w:t xml:space="preserve"> Australia, Austria, Azerbaijan,* Belgium,* Brazil, Bulgaria, Canada,* Chile, Cyprus,* Denmark, Ecuador,* Fiji, Finland,* France,* Georgia,* Greece,* Honduras,* Iceland,* Ireland,* Italy, Japan, Lithuania,* Luxembourg,* Maldives,* Malta,* Mexico, Montenegro,* Netherlands, New Zealand,* North Macedonia,* Norway,* Paraguay,* Philippines, Portugal,* Romania,* Rwanda,* Sierra Leone,* Spain, Sweden,* Thailand,* Tunisia,* Turkey,* Ukraine and Uruguay</w:t>
      </w:r>
      <w:r w:rsidRPr="00EE06CD">
        <w:rPr>
          <w:b/>
        </w:rPr>
        <w:t>: draft resolution</w:t>
      </w:r>
    </w:p>
    <w:p w14:paraId="4CD8AB40" w14:textId="77777777" w:rsidR="00EE06CD" w:rsidRPr="00EE06CD" w:rsidRDefault="00095C05" w:rsidP="00EE06CD">
      <w:pPr>
        <w:keepNext/>
        <w:keepLines/>
        <w:spacing w:before="360" w:after="240" w:line="270" w:lineRule="exact"/>
        <w:ind w:left="1843" w:right="1134" w:hanging="709"/>
        <w:rPr>
          <w:b/>
          <w:sz w:val="24"/>
        </w:rPr>
      </w:pPr>
      <w:r>
        <w:rPr>
          <w:b/>
          <w:sz w:val="24"/>
        </w:rPr>
        <w:t>43</w:t>
      </w:r>
      <w:r w:rsidR="00EE06CD" w:rsidRPr="00EE06CD">
        <w:rPr>
          <w:b/>
          <w:sz w:val="24"/>
        </w:rPr>
        <w:t>/…</w:t>
      </w:r>
      <w:r w:rsidR="00EE06CD" w:rsidRPr="00EE06CD">
        <w:rPr>
          <w:b/>
          <w:sz w:val="24"/>
        </w:rPr>
        <w:tab/>
      </w:r>
      <w:r w:rsidR="004562FA" w:rsidRPr="004562FA">
        <w:rPr>
          <w:b/>
          <w:sz w:val="24"/>
        </w:rPr>
        <w:t>Promotion and protection of human rights and the implementation of the 2030 Agenda for Sustainable Development</w:t>
      </w:r>
    </w:p>
    <w:p w14:paraId="2F2E824E" w14:textId="77777777" w:rsidR="00EE06CD" w:rsidRDefault="004562FA" w:rsidP="00EE06CD">
      <w:pPr>
        <w:spacing w:after="120"/>
        <w:ind w:left="1134" w:right="1134"/>
        <w:jc w:val="both"/>
      </w:pPr>
      <w:r>
        <w:tab/>
      </w:r>
      <w:r w:rsidR="00EE06CD" w:rsidRPr="00EE06CD">
        <w:tab/>
      </w:r>
      <w:r w:rsidR="00EE06CD" w:rsidRPr="00EE06CD">
        <w:rPr>
          <w:i/>
        </w:rPr>
        <w:t>The Human Rights Council</w:t>
      </w:r>
      <w:r w:rsidR="00EE06CD" w:rsidRPr="00EE06CD">
        <w:t>,</w:t>
      </w:r>
    </w:p>
    <w:p w14:paraId="2649ABD3" w14:textId="77777777" w:rsidR="004562FA" w:rsidRPr="004562FA" w:rsidRDefault="004562FA" w:rsidP="004562FA">
      <w:pPr>
        <w:pStyle w:val="SingleTxtG"/>
        <w:ind w:firstLine="567"/>
      </w:pPr>
      <w:bookmarkStart w:id="3" w:name="_Hlk509164757"/>
      <w:r w:rsidRPr="004562FA">
        <w:rPr>
          <w:i/>
        </w:rPr>
        <w:t>Guided</w:t>
      </w:r>
      <w:r w:rsidRPr="004562FA">
        <w:t xml:space="preserve"> by the purposes and principles of the Charter of the United Nations,</w:t>
      </w:r>
    </w:p>
    <w:p w14:paraId="73518E0C" w14:textId="77777777" w:rsidR="004562FA" w:rsidRPr="004562FA" w:rsidRDefault="004562FA" w:rsidP="004562FA">
      <w:pPr>
        <w:pStyle w:val="SingleTxtG"/>
        <w:ind w:firstLine="567"/>
      </w:pPr>
      <w:r w:rsidRPr="004562FA">
        <w:rPr>
          <w:i/>
        </w:rPr>
        <w:t>Reaffirming</w:t>
      </w:r>
      <w:r w:rsidRPr="004562FA">
        <w:t xml:space="preserve"> the Universal Declaration of Human Rights and that all human rights are universal, indivisible, interrelated, interdependent and mutually reinforcing,</w:t>
      </w:r>
    </w:p>
    <w:p w14:paraId="1AC35EBE" w14:textId="77777777" w:rsidR="004562FA" w:rsidRPr="004562FA" w:rsidRDefault="004562FA" w:rsidP="004562FA">
      <w:pPr>
        <w:pStyle w:val="SingleTxtG"/>
        <w:ind w:firstLine="567"/>
      </w:pPr>
      <w:r w:rsidRPr="004562FA">
        <w:rPr>
          <w:i/>
        </w:rPr>
        <w:t>Recalling</w:t>
      </w:r>
      <w:r w:rsidRPr="004562FA">
        <w:t xml:space="preserve"> the International Covenant on Economic, Social and Cultural Rights, the International Covenant on Civil and Political Rights and all other human rights instruments,</w:t>
      </w:r>
    </w:p>
    <w:bookmarkEnd w:id="3"/>
    <w:p w14:paraId="54166694" w14:textId="77777777" w:rsidR="004562FA" w:rsidRPr="004562FA" w:rsidRDefault="004562FA" w:rsidP="004562FA">
      <w:pPr>
        <w:pStyle w:val="SingleTxtG"/>
        <w:ind w:firstLine="567"/>
      </w:pPr>
      <w:r w:rsidRPr="004562FA">
        <w:rPr>
          <w:i/>
        </w:rPr>
        <w:t>Reaffirming</w:t>
      </w:r>
      <w:r w:rsidRPr="004562FA">
        <w:t xml:space="preserve"> General Assembly resolution 60/251 of 3 April 2006, in which the Assembly decided that the work of the Human Rights Council would be guided by the principles of universality, impartiality, objectivity and non-selectivity, constructive international dialogue and cooperation, with a view to enhancing the promotion and protection of all human rights, civil, political, economic, social and cultural rights, including the right to development,</w:t>
      </w:r>
    </w:p>
    <w:p w14:paraId="7A6A2782" w14:textId="77777777" w:rsidR="004562FA" w:rsidRPr="004562FA" w:rsidRDefault="004562FA" w:rsidP="004562FA">
      <w:pPr>
        <w:pStyle w:val="SingleTxtG"/>
        <w:ind w:firstLine="567"/>
      </w:pPr>
      <w:r w:rsidRPr="004562FA">
        <w:rPr>
          <w:i/>
        </w:rPr>
        <w:t xml:space="preserve">Reaffirming also </w:t>
      </w:r>
      <w:r w:rsidRPr="004562FA">
        <w:t>General Assembly resolution 70/1 of 25 September 2015, entitled “Transforming our world: the 2030 Agenda for Sustainable Development”, in which the Assembly adopted the outcome document of the United Nations summit for the adoption of the post-2015 development agenda and pledged that no one would be left behind,</w:t>
      </w:r>
    </w:p>
    <w:p w14:paraId="557AAE12" w14:textId="5B5394CB" w:rsidR="004562FA" w:rsidRPr="004562FA" w:rsidRDefault="004562FA" w:rsidP="004562FA">
      <w:pPr>
        <w:pStyle w:val="SingleTxtG"/>
        <w:ind w:firstLine="567"/>
      </w:pPr>
      <w:r w:rsidRPr="004562FA">
        <w:rPr>
          <w:i/>
        </w:rPr>
        <w:t xml:space="preserve">Reaffirming further </w:t>
      </w:r>
      <w:r w:rsidRPr="004562FA">
        <w:t>Human Rights Council resolution 37/24 of 23 March 2018</w:t>
      </w:r>
      <w:r w:rsidR="00116A7C">
        <w:t>,</w:t>
      </w:r>
      <w:r w:rsidRPr="004562FA">
        <w:t xml:space="preserve"> and recalling other relevant resolutions adopted by the Council,</w:t>
      </w:r>
    </w:p>
    <w:p w14:paraId="5E74CE84" w14:textId="77777777" w:rsidR="004562FA" w:rsidRPr="004562FA" w:rsidRDefault="004562FA" w:rsidP="004562FA">
      <w:pPr>
        <w:pStyle w:val="SingleTxtG"/>
        <w:ind w:firstLine="567"/>
      </w:pPr>
      <w:r w:rsidRPr="004562FA">
        <w:rPr>
          <w:i/>
        </w:rPr>
        <w:lastRenderedPageBreak/>
        <w:t>Recognizing</w:t>
      </w:r>
      <w:r w:rsidRPr="004562FA">
        <w:t xml:space="preserve"> that the 2030 Agenda for Sustainable Development is guided by the purposes and principles of the Charter, including full respect for international law, and is grounded in the Universal Declaration of Human Rights, international human rights treaties, the United Nations Millennium Declaration and the 2005 World Summit Outcome, and is informed by other instruments, such as the Declaration on the Right to Development,</w:t>
      </w:r>
    </w:p>
    <w:p w14:paraId="42237FF6" w14:textId="77777777" w:rsidR="004562FA" w:rsidRPr="004562FA" w:rsidRDefault="004562FA" w:rsidP="004562FA">
      <w:pPr>
        <w:pStyle w:val="SingleTxtG"/>
        <w:ind w:firstLine="567"/>
      </w:pPr>
      <w:r w:rsidRPr="004562FA">
        <w:rPr>
          <w:i/>
        </w:rPr>
        <w:t xml:space="preserve">Recognizing also </w:t>
      </w:r>
      <w:r w:rsidRPr="004562FA">
        <w:t>that the implementation of the 2030 Agenda must be consistent with a State’s obligations under international human rights law,</w:t>
      </w:r>
    </w:p>
    <w:p w14:paraId="66F0CA52" w14:textId="77777777" w:rsidR="004562FA" w:rsidRPr="004562FA" w:rsidRDefault="004562FA" w:rsidP="004562FA">
      <w:pPr>
        <w:pStyle w:val="SingleTxtG"/>
        <w:ind w:firstLine="567"/>
      </w:pPr>
      <w:r w:rsidRPr="004562FA">
        <w:rPr>
          <w:i/>
        </w:rPr>
        <w:t>Acknowledging</w:t>
      </w:r>
      <w:r w:rsidRPr="004562FA">
        <w:t xml:space="preserve"> that the promotion and protection of human rights and the implementation of the 2030 Agenda are interrelated and mutually reinforcing,</w:t>
      </w:r>
    </w:p>
    <w:p w14:paraId="3E8E9058" w14:textId="77777777" w:rsidR="004562FA" w:rsidRPr="004562FA" w:rsidRDefault="004562FA" w:rsidP="004562FA">
      <w:pPr>
        <w:pStyle w:val="SingleTxtG"/>
        <w:ind w:firstLine="567"/>
        <w:rPr>
          <w:bCs/>
        </w:rPr>
      </w:pPr>
      <w:r w:rsidRPr="004562FA">
        <w:rPr>
          <w:bCs/>
          <w:i/>
        </w:rPr>
        <w:t xml:space="preserve">Recognizing </w:t>
      </w:r>
      <w:r w:rsidRPr="004562FA">
        <w:t xml:space="preserve">that national human rights mechanisms for reporting and follow-up could make a contribution to the promotion and protection of human rights and the implementation of the </w:t>
      </w:r>
      <w:r w:rsidR="002204CA">
        <w:t>Sustainable Development Goals,</w:t>
      </w:r>
    </w:p>
    <w:p w14:paraId="7E4450AA" w14:textId="3A1F3B1F" w:rsidR="004562FA" w:rsidRPr="004562FA" w:rsidRDefault="004562FA" w:rsidP="004562FA">
      <w:pPr>
        <w:pStyle w:val="SingleTxtG"/>
        <w:ind w:firstLine="567"/>
      </w:pPr>
      <w:r w:rsidRPr="004562FA">
        <w:rPr>
          <w:bCs/>
          <w:i/>
        </w:rPr>
        <w:t>Reaffirming</w:t>
      </w:r>
      <w:r w:rsidRPr="004562FA">
        <w:t xml:space="preserve"> that the high-level political forum</w:t>
      </w:r>
      <w:r w:rsidR="00116A7C">
        <w:t xml:space="preserve"> on sustainable development</w:t>
      </w:r>
      <w:r w:rsidRPr="004562FA">
        <w:t xml:space="preserve">, consistent with its universal intergovernmental character, shall provide political leadership, guidance and </w:t>
      </w:r>
      <w:r w:rsidRPr="004562FA">
        <w:rPr>
          <w:lang w:val="en-US"/>
        </w:rPr>
        <w:t>recommendations</w:t>
      </w:r>
      <w:r w:rsidRPr="004562FA">
        <w:t xml:space="preserve"> for sustainable development, </w:t>
      </w:r>
      <w:r w:rsidR="00116A7C">
        <w:t xml:space="preserve">and </w:t>
      </w:r>
      <w:r w:rsidRPr="004562FA">
        <w:t xml:space="preserve">follow up </w:t>
      </w:r>
      <w:r w:rsidR="00116A7C">
        <w:t xml:space="preserve">on </w:t>
      </w:r>
      <w:r w:rsidRPr="004562FA">
        <w:t>and review progress in the implementation of sustainable development commitments, enhancing the integration of the three dimensions of sustainable development in a holistic and cross-sectoral manner at all levels</w:t>
      </w:r>
      <w:r w:rsidR="00116A7C">
        <w:t>,</w:t>
      </w:r>
      <w:r w:rsidRPr="004562FA">
        <w:t xml:space="preserve"> and have a focused, dynamic and action-oriented agenda, ensuring the appropriate consideration of new and emerging sustainable development challenges,</w:t>
      </w:r>
    </w:p>
    <w:p w14:paraId="1DD77BA7" w14:textId="40D87BEB" w:rsidR="004562FA" w:rsidRPr="004562FA" w:rsidRDefault="004562FA" w:rsidP="004562FA">
      <w:pPr>
        <w:pStyle w:val="SingleTxtG"/>
        <w:ind w:firstLine="567"/>
        <w:rPr>
          <w:bCs/>
        </w:rPr>
      </w:pPr>
      <w:r w:rsidRPr="004562FA">
        <w:rPr>
          <w:bCs/>
          <w:i/>
        </w:rPr>
        <w:t xml:space="preserve">Reaffirming also </w:t>
      </w:r>
      <w:r w:rsidRPr="004562FA">
        <w:t>General Assembly resolution 74/4 of 15 October 2019, in which the Assembly endorsed the political declaration adopted by the high-level political forum on sustainable development at the Sustainable Development Goals Summit on 24 and 25 September 2019,</w:t>
      </w:r>
    </w:p>
    <w:p w14:paraId="6EAF6CBD" w14:textId="77777777" w:rsidR="004562FA" w:rsidRPr="004562FA" w:rsidRDefault="004562FA" w:rsidP="004562FA">
      <w:pPr>
        <w:pStyle w:val="SingleTxtG"/>
        <w:ind w:firstLine="567"/>
      </w:pPr>
      <w:r w:rsidRPr="004562FA">
        <w:rPr>
          <w:i/>
        </w:rPr>
        <w:t xml:space="preserve">Noting </w:t>
      </w:r>
      <w:r w:rsidRPr="004562FA">
        <w:t xml:space="preserve">the contribution of international human rights mechanisms, including the treaty bodies, the special procedures of the Human Rights Council and the universal periodic review, in promoting the implementation of the 2030 Agenda in accordance with States’ human rights obligations and commitments, </w:t>
      </w:r>
    </w:p>
    <w:p w14:paraId="5AEB7BE8" w14:textId="77777777" w:rsidR="004562FA" w:rsidRPr="004562FA" w:rsidRDefault="004562FA" w:rsidP="004562FA">
      <w:pPr>
        <w:pStyle w:val="SingleTxtG"/>
        <w:ind w:firstLine="567"/>
      </w:pPr>
      <w:r w:rsidRPr="004562FA">
        <w:rPr>
          <w:i/>
        </w:rPr>
        <w:t>Noting</w:t>
      </w:r>
      <w:r w:rsidRPr="004562FA">
        <w:t xml:space="preserve"> </w:t>
      </w:r>
      <w:r w:rsidRPr="004562FA">
        <w:rPr>
          <w:i/>
        </w:rPr>
        <w:t>also</w:t>
      </w:r>
      <w:r w:rsidRPr="004562FA">
        <w:t xml:space="preserve"> the important role that technical cooperation and capacity-building can play in building States’ capacities to implement the Sustainable Development Goals in a way that is consistent with their respective obligations under international human rights law,</w:t>
      </w:r>
    </w:p>
    <w:p w14:paraId="16FD46D4" w14:textId="1E20DD14" w:rsidR="004562FA" w:rsidRPr="004562FA" w:rsidRDefault="004562FA" w:rsidP="004562FA">
      <w:pPr>
        <w:pStyle w:val="SingleTxtG"/>
        <w:ind w:firstLine="567"/>
      </w:pPr>
      <w:r w:rsidRPr="004562FA">
        <w:rPr>
          <w:i/>
        </w:rPr>
        <w:t xml:space="preserve">Noting further </w:t>
      </w:r>
      <w:r w:rsidRPr="004562FA">
        <w:t xml:space="preserve">the </w:t>
      </w:r>
      <w:r w:rsidR="00E41A70" w:rsidRPr="0098055A">
        <w:rPr>
          <w:i/>
        </w:rPr>
        <w:t>Report of the Secretary-General on SDG Progress 2019</w:t>
      </w:r>
      <w:r w:rsidRPr="004562FA">
        <w:t xml:space="preserve"> and the </w:t>
      </w:r>
      <w:r w:rsidRPr="0098055A">
        <w:rPr>
          <w:i/>
        </w:rPr>
        <w:t>Global Sustainable Development Report</w:t>
      </w:r>
      <w:r w:rsidR="00E41A70" w:rsidRPr="0098055A">
        <w:rPr>
          <w:i/>
        </w:rPr>
        <w:t xml:space="preserve"> 2019</w:t>
      </w:r>
      <w:r w:rsidRPr="004562FA">
        <w:t>,</w:t>
      </w:r>
    </w:p>
    <w:p w14:paraId="0D92FACD" w14:textId="77777777" w:rsidR="004562FA" w:rsidRPr="004562FA" w:rsidRDefault="004562FA" w:rsidP="004562FA">
      <w:pPr>
        <w:pStyle w:val="SingleTxtG"/>
        <w:ind w:firstLine="567"/>
        <w:rPr>
          <w:bCs/>
        </w:rPr>
      </w:pPr>
      <w:r w:rsidRPr="004562FA">
        <w:rPr>
          <w:bCs/>
          <w:i/>
        </w:rPr>
        <w:t xml:space="preserve">Recalling </w:t>
      </w:r>
      <w:r w:rsidRPr="004562FA">
        <w:rPr>
          <w:bCs/>
        </w:rPr>
        <w:t>that the organizations of the United Nations system and other relevant intergovernmental organizations are invited to contribute within their respective mandates to the discussions of the high-level political forum on sustainable development,</w:t>
      </w:r>
    </w:p>
    <w:p w14:paraId="5AAC3E66" w14:textId="6DCE0C00" w:rsidR="004562FA" w:rsidRPr="004562FA" w:rsidRDefault="004562FA" w:rsidP="004562FA">
      <w:pPr>
        <w:pStyle w:val="SingleTxtG"/>
        <w:ind w:firstLine="567"/>
        <w:rPr>
          <w:bCs/>
        </w:rPr>
      </w:pPr>
      <w:r w:rsidRPr="004562FA">
        <w:rPr>
          <w:bCs/>
          <w:i/>
        </w:rPr>
        <w:t xml:space="preserve">Welcoming </w:t>
      </w:r>
      <w:r w:rsidRPr="004562FA">
        <w:rPr>
          <w:bCs/>
        </w:rPr>
        <w:t>the holding of the two intersessional meetings for dialogue and cooperation on human rights and the 2030 Agenda for Sustainable Development</w:t>
      </w:r>
      <w:r w:rsidR="005C4D4D">
        <w:rPr>
          <w:bCs/>
        </w:rPr>
        <w:t>,</w:t>
      </w:r>
      <w:r w:rsidRPr="004562FA">
        <w:rPr>
          <w:bCs/>
        </w:rPr>
        <w:t xml:space="preserve"> on 16 January 2019 and on 3 December 2019</w:t>
      </w:r>
      <w:r w:rsidR="005C4D4D">
        <w:rPr>
          <w:bCs/>
        </w:rPr>
        <w:t>,</w:t>
      </w:r>
      <w:r w:rsidRPr="004562FA">
        <w:rPr>
          <w:bCs/>
        </w:rPr>
        <w:t xml:space="preserve"> and taking note of the summary reports thereof,</w:t>
      </w:r>
      <w:r w:rsidR="005C4D4D">
        <w:rPr>
          <w:rStyle w:val="FootnoteReference"/>
          <w:bCs/>
        </w:rPr>
        <w:footnoteReference w:id="3"/>
      </w:r>
    </w:p>
    <w:p w14:paraId="1CE2A42D" w14:textId="77777777" w:rsidR="004562FA" w:rsidRPr="004562FA" w:rsidRDefault="004562FA" w:rsidP="004562FA">
      <w:pPr>
        <w:pStyle w:val="SingleTxtG"/>
        <w:ind w:firstLine="567"/>
      </w:pPr>
      <w:r w:rsidRPr="004562FA">
        <w:t>1.</w:t>
      </w:r>
      <w:r w:rsidRPr="004562FA">
        <w:tab/>
      </w:r>
      <w:r w:rsidRPr="004562FA">
        <w:rPr>
          <w:i/>
        </w:rPr>
        <w:t>Decides</w:t>
      </w:r>
      <w:r w:rsidRPr="004562FA">
        <w:t xml:space="preserve"> to organize three half-day intersessional meetings for dialogue and cooperation on human rights and the 2030 Agenda for Sustainable Development, which will provide a space for States, relevant United Nations and regional human rights mechanisms, United Nations agencies, funds and programmes, national human rights institutions and civil society organizations to voluntarily share good practices, achievements, challenges and lessons learned concerning integrated approaches in the promotion and protection of human rights and the implementation of the 2030 Agenda;</w:t>
      </w:r>
    </w:p>
    <w:p w14:paraId="3DC11303" w14:textId="192C722F" w:rsidR="004562FA" w:rsidRPr="004562FA" w:rsidRDefault="004562FA" w:rsidP="004562FA">
      <w:pPr>
        <w:pStyle w:val="SingleTxtG"/>
        <w:ind w:firstLine="567"/>
      </w:pPr>
      <w:r w:rsidRPr="004562FA">
        <w:t>2.</w:t>
      </w:r>
      <w:r w:rsidRPr="004562FA">
        <w:tab/>
      </w:r>
      <w:r w:rsidR="00C71A94" w:rsidRPr="0098055A">
        <w:rPr>
          <w:i/>
        </w:rPr>
        <w:t>Also</w:t>
      </w:r>
      <w:r w:rsidR="00C71A94">
        <w:t xml:space="preserve"> </w:t>
      </w:r>
      <w:r w:rsidR="00C71A94">
        <w:rPr>
          <w:i/>
        </w:rPr>
        <w:t>d</w:t>
      </w:r>
      <w:r w:rsidRPr="004562FA">
        <w:rPr>
          <w:i/>
        </w:rPr>
        <w:t xml:space="preserve">ecides </w:t>
      </w:r>
      <w:r w:rsidRPr="004562FA">
        <w:t>that the focus of each of the intersessional meetings will be informed by the stated themes of the 2021, 2022 and 2023 meetings of the high-level political forum on sustainable development;</w:t>
      </w:r>
    </w:p>
    <w:p w14:paraId="33032A90" w14:textId="4E68B6B0" w:rsidR="004562FA" w:rsidRPr="004562FA" w:rsidRDefault="004562FA" w:rsidP="004562FA">
      <w:pPr>
        <w:pStyle w:val="SingleTxtG"/>
        <w:ind w:firstLine="567"/>
      </w:pPr>
      <w:r w:rsidRPr="004562FA">
        <w:lastRenderedPageBreak/>
        <w:t>3.</w:t>
      </w:r>
      <w:r w:rsidRPr="004562FA">
        <w:tab/>
      </w:r>
      <w:r w:rsidR="00C71A94">
        <w:rPr>
          <w:i/>
        </w:rPr>
        <w:t>F</w:t>
      </w:r>
      <w:r w:rsidR="00C71A94" w:rsidRPr="004562FA">
        <w:rPr>
          <w:i/>
        </w:rPr>
        <w:t>urther</w:t>
      </w:r>
      <w:r w:rsidR="00C71A94" w:rsidRPr="004562FA">
        <w:t xml:space="preserve"> </w:t>
      </w:r>
      <w:r w:rsidR="00C71A94">
        <w:rPr>
          <w:i/>
        </w:rPr>
        <w:t>d</w:t>
      </w:r>
      <w:r w:rsidRPr="004562FA">
        <w:rPr>
          <w:i/>
        </w:rPr>
        <w:t xml:space="preserve">ecides </w:t>
      </w:r>
      <w:r w:rsidRPr="004562FA">
        <w:t>that the intersessional meetings should be held in advance of the 2021, 2022 and 2023 meetings of the high-level political forum;</w:t>
      </w:r>
    </w:p>
    <w:p w14:paraId="1B84B34D" w14:textId="77777777" w:rsidR="004562FA" w:rsidRPr="004562FA" w:rsidRDefault="004562FA" w:rsidP="004562FA">
      <w:pPr>
        <w:pStyle w:val="SingleTxtG"/>
        <w:ind w:firstLine="567"/>
      </w:pPr>
      <w:r w:rsidRPr="004562FA">
        <w:t>4.</w:t>
      </w:r>
      <w:r w:rsidRPr="004562FA">
        <w:tab/>
      </w:r>
      <w:r w:rsidRPr="004562FA">
        <w:rPr>
          <w:i/>
        </w:rPr>
        <w:t>Requests</w:t>
      </w:r>
      <w:r w:rsidRPr="004562FA">
        <w:t xml:space="preserve"> the United Nations High Commissioner for Human Rights to organize the three intersessional meetings in consultation with Member States, relevant United Nations agencies, funds and programmes, international human rights mechanisms, national human rights institutions, civil society organizations and other relevant stakeholders, and to facilitate their participation in the meetings, as appropriate;</w:t>
      </w:r>
    </w:p>
    <w:p w14:paraId="4CDF5468" w14:textId="2549A536" w:rsidR="004562FA" w:rsidRPr="004562FA" w:rsidRDefault="004562FA" w:rsidP="004562FA">
      <w:pPr>
        <w:pStyle w:val="SingleTxtG"/>
        <w:ind w:firstLine="567"/>
      </w:pPr>
      <w:r w:rsidRPr="004562FA">
        <w:t>5.</w:t>
      </w:r>
      <w:r w:rsidRPr="004562FA">
        <w:tab/>
      </w:r>
      <w:r w:rsidR="00C71A94">
        <w:rPr>
          <w:i/>
        </w:rPr>
        <w:t>A</w:t>
      </w:r>
      <w:r w:rsidR="00C71A94" w:rsidRPr="004562FA">
        <w:rPr>
          <w:i/>
        </w:rPr>
        <w:t>lso</w:t>
      </w:r>
      <w:r w:rsidR="00C71A94" w:rsidRPr="004562FA">
        <w:t xml:space="preserve"> </w:t>
      </w:r>
      <w:r w:rsidR="00C71A94">
        <w:rPr>
          <w:i/>
        </w:rPr>
        <w:t>r</w:t>
      </w:r>
      <w:r w:rsidRPr="004562FA">
        <w:rPr>
          <w:i/>
        </w:rPr>
        <w:t xml:space="preserve">equests </w:t>
      </w:r>
      <w:r w:rsidRPr="004562FA">
        <w:t>the High Commissioner to provide, for the above-mentioned half</w:t>
      </w:r>
      <w:r w:rsidRPr="004562FA">
        <w:rPr>
          <w:lang w:val="en-US"/>
        </w:rPr>
        <w:t>-day intersessional</w:t>
      </w:r>
      <w:r w:rsidRPr="004562FA">
        <w:t xml:space="preserve"> meetings, all the services and facilities necessary to make the discussions fully accessible to persons with disabilities</w:t>
      </w:r>
      <w:ins w:id="4" w:author="U1\lenhyb" w:date="2020-06-17T17:04:00Z">
        <w:r w:rsidR="0046097B">
          <w:t xml:space="preserve"> </w:t>
        </w:r>
        <w:r w:rsidR="0046097B">
          <w:rPr>
            <w:i/>
            <w:iCs/>
          </w:rPr>
          <w:t>and to provide webcasting services for the meetings</w:t>
        </w:r>
      </w:ins>
      <w:r w:rsidRPr="004562FA">
        <w:t>;</w:t>
      </w:r>
    </w:p>
    <w:p w14:paraId="2EB605E7" w14:textId="09448B93" w:rsidR="004562FA" w:rsidRPr="004562FA" w:rsidRDefault="004562FA" w:rsidP="004562FA">
      <w:pPr>
        <w:pStyle w:val="SingleTxtG"/>
        <w:ind w:firstLine="567"/>
      </w:pPr>
      <w:r w:rsidRPr="004562FA">
        <w:t>6.</w:t>
      </w:r>
      <w:r w:rsidRPr="004562FA">
        <w:tab/>
      </w:r>
      <w:r w:rsidR="00C71A94">
        <w:rPr>
          <w:i/>
        </w:rPr>
        <w:t>R</w:t>
      </w:r>
      <w:r w:rsidRPr="004562FA">
        <w:rPr>
          <w:i/>
        </w:rPr>
        <w:t>equests</w:t>
      </w:r>
      <w:r w:rsidRPr="004562FA">
        <w:t xml:space="preserve"> the President of the Human Rights Council to appoint for each meeting, on the basis of regional rotation, and in consultation with regional groups, a chair </w:t>
      </w:r>
      <w:r w:rsidR="00A64CDC">
        <w:t>for</w:t>
      </w:r>
      <w:r w:rsidR="00A64CDC" w:rsidRPr="004562FA">
        <w:t xml:space="preserve"> </w:t>
      </w:r>
      <w:r w:rsidRPr="004562FA">
        <w:t xml:space="preserve">the meeting from candidates nominated by members and observers of the Council; the chair, together with the Office of the High Commissioner, shall be responsible for the preparation of summary reports of the discussions of the meetings, to be made available to all its participants, and </w:t>
      </w:r>
      <w:r w:rsidRPr="004562FA">
        <w:rPr>
          <w:lang w:val="en-US"/>
        </w:rPr>
        <w:t>for their presentation</w:t>
      </w:r>
      <w:r w:rsidRPr="004562FA">
        <w:t xml:space="preserve"> to the Council at its forty-sixth, forty-ninth and fifty-second sessions, respectively;</w:t>
      </w:r>
    </w:p>
    <w:p w14:paraId="180D4CE1" w14:textId="3D8CCE61" w:rsidR="004562FA" w:rsidRPr="004562FA" w:rsidRDefault="004562FA" w:rsidP="004562FA">
      <w:pPr>
        <w:pStyle w:val="SingleTxtG"/>
        <w:ind w:firstLine="567"/>
      </w:pPr>
      <w:r>
        <w:t>7.</w:t>
      </w:r>
      <w:r w:rsidRPr="004562FA">
        <w:tab/>
      </w:r>
      <w:r w:rsidR="0001211B">
        <w:rPr>
          <w:i/>
        </w:rPr>
        <w:t>R</w:t>
      </w:r>
      <w:r w:rsidRPr="004562FA">
        <w:rPr>
          <w:i/>
        </w:rPr>
        <w:t xml:space="preserve">equests </w:t>
      </w:r>
      <w:r w:rsidRPr="004562FA">
        <w:t xml:space="preserve">the Office of the High Commissioner to compile a report on best practices, challenges and lessons learned concerning integrated approaches to the promotion and protection of human rights and the implementation of the 2030 Agenda at the national level by States, relevant United Nations and regional human rights mechanisms, United Nations agencies, funds and programmes, national human rights institutions and civil society organizations, taking into account previous reports of the </w:t>
      </w:r>
      <w:r w:rsidR="0001211B">
        <w:t>Office</w:t>
      </w:r>
      <w:r w:rsidR="0001211B" w:rsidRPr="004562FA">
        <w:t xml:space="preserve"> </w:t>
      </w:r>
      <w:r w:rsidRPr="004562FA">
        <w:t>relat</w:t>
      </w:r>
      <w:r w:rsidR="0001211B">
        <w:t>ing</w:t>
      </w:r>
      <w:r w:rsidRPr="004562FA">
        <w:t xml:space="preserve"> to the implementation of the 2030 Agenda, and to present the report to the </w:t>
      </w:r>
      <w:r w:rsidR="0001211B">
        <w:t xml:space="preserve">Human Rights </w:t>
      </w:r>
      <w:r w:rsidRPr="004562FA">
        <w:t>Council at its fifty-first session;</w:t>
      </w:r>
    </w:p>
    <w:p w14:paraId="514B2509" w14:textId="5DD62BD0" w:rsidR="004562FA" w:rsidRPr="004562FA" w:rsidRDefault="004562FA" w:rsidP="004562FA">
      <w:pPr>
        <w:pStyle w:val="SingleTxtG"/>
        <w:ind w:firstLine="567"/>
        <w:rPr>
          <w:i/>
        </w:rPr>
      </w:pPr>
      <w:r w:rsidRPr="004562FA">
        <w:t>8.</w:t>
      </w:r>
      <w:r w:rsidRPr="004562FA">
        <w:tab/>
      </w:r>
      <w:r w:rsidRPr="004562FA">
        <w:rPr>
          <w:i/>
        </w:rPr>
        <w:t>Decides</w:t>
      </w:r>
      <w:r w:rsidRPr="004562FA">
        <w:t xml:space="preserve"> that the summary reports of the discussions of the intersessional meetings </w:t>
      </w:r>
      <w:r w:rsidR="0001211B">
        <w:t xml:space="preserve">and </w:t>
      </w:r>
      <w:r w:rsidRPr="004562FA">
        <w:t>the report on best practices, challenges and lessons learned should be made available to the high-level political forum on sustainable development.</w:t>
      </w:r>
    </w:p>
    <w:p w14:paraId="4AD8A72E" w14:textId="7DC9034B" w:rsidR="004562FA" w:rsidRPr="004562FA" w:rsidRDefault="004562FA" w:rsidP="004562FA">
      <w:pPr>
        <w:pStyle w:val="SingleTxtG"/>
        <w:spacing w:before="240" w:after="0"/>
        <w:jc w:val="center"/>
        <w:rPr>
          <w:u w:val="single"/>
        </w:rPr>
      </w:pPr>
      <w:r>
        <w:rPr>
          <w:u w:val="single"/>
        </w:rPr>
        <w:tab/>
      </w:r>
      <w:r>
        <w:rPr>
          <w:u w:val="single"/>
        </w:rPr>
        <w:tab/>
      </w:r>
      <w:r>
        <w:rPr>
          <w:u w:val="single"/>
        </w:rPr>
        <w:tab/>
      </w:r>
      <w:r w:rsidR="00115D06">
        <w:rPr>
          <w:u w:val="single"/>
        </w:rPr>
        <w:tab/>
      </w:r>
    </w:p>
    <w:sectPr w:rsidR="004562FA" w:rsidRPr="004562FA" w:rsidSect="00EE06CD">
      <w:headerReference w:type="even" r:id="rId13"/>
      <w:headerReference w:type="default" r:id="rId14"/>
      <w:footerReference w:type="even" r:id="rId15"/>
      <w:footerReference w:type="default" r:id="rId16"/>
      <w:footerReference w:type="first" r:id="rId17"/>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781B2" w14:textId="77777777" w:rsidR="004D0A89" w:rsidRDefault="004D0A89"/>
  </w:endnote>
  <w:endnote w:type="continuationSeparator" w:id="0">
    <w:p w14:paraId="5882104A" w14:textId="77777777" w:rsidR="004D0A89" w:rsidRDefault="004D0A89"/>
  </w:endnote>
  <w:endnote w:type="continuationNotice" w:id="1">
    <w:p w14:paraId="7820C012" w14:textId="77777777" w:rsidR="004D0A89" w:rsidRDefault="004D0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39T30Lfz">
    <w:altName w:val="MT Extra"/>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82C44" w14:textId="3D13F563"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251117">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C76F1" w14:textId="0CF152CD"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251117">
      <w:rPr>
        <w:b/>
        <w:noProof/>
        <w:sz w:val="18"/>
      </w:rPr>
      <w:t>3</w:t>
    </w:r>
    <w:r w:rsidRPr="00EE06CD">
      <w:rPr>
        <w:b/>
        <w:sz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59320" w14:textId="7BD6DF6A" w:rsidR="008D70B8" w:rsidRDefault="008D70B8" w:rsidP="008D70B8">
    <w:pPr>
      <w:pStyle w:val="Footer"/>
    </w:pPr>
    <w:r>
      <w:rPr>
        <w:noProof/>
        <w:lang w:val="en-US"/>
      </w:rPr>
      <w:drawing>
        <wp:anchor distT="0" distB="0" distL="114300" distR="114300" simplePos="0" relativeHeight="251659264" behindDoc="1" locked="1" layoutInCell="1" allowOverlap="1" wp14:anchorId="6524B60F" wp14:editId="4C6939AF">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D45D479" w14:textId="4231C61C" w:rsidR="008D70B8" w:rsidRDefault="008D70B8" w:rsidP="008D70B8">
    <w:pPr>
      <w:pStyle w:val="Footer"/>
      <w:ind w:right="1134"/>
      <w:rPr>
        <w:sz w:val="20"/>
      </w:rPr>
    </w:pPr>
    <w:r>
      <w:rPr>
        <w:sz w:val="20"/>
      </w:rPr>
      <w:t>GE.20-03963(E)</w:t>
    </w:r>
  </w:p>
  <w:p w14:paraId="0A89FFDC" w14:textId="7B087A8A" w:rsidR="008D70B8" w:rsidRPr="008D70B8" w:rsidRDefault="008D70B8" w:rsidP="008D70B8">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212B6A61" wp14:editId="6025DAAE">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3/L.2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3/L.27&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E36F0" w14:textId="77777777" w:rsidR="004D0A89" w:rsidRPr="000B175B" w:rsidRDefault="004D0A89" w:rsidP="000B175B">
      <w:pPr>
        <w:tabs>
          <w:tab w:val="right" w:pos="2155"/>
        </w:tabs>
        <w:spacing w:after="80"/>
        <w:ind w:left="680"/>
        <w:rPr>
          <w:u w:val="single"/>
        </w:rPr>
      </w:pPr>
      <w:r>
        <w:rPr>
          <w:u w:val="single"/>
        </w:rPr>
        <w:tab/>
      </w:r>
    </w:p>
  </w:footnote>
  <w:footnote w:type="continuationSeparator" w:id="0">
    <w:p w14:paraId="130BEACF" w14:textId="77777777" w:rsidR="004D0A89" w:rsidRPr="00FC68B7" w:rsidRDefault="004D0A89" w:rsidP="00FC68B7">
      <w:pPr>
        <w:tabs>
          <w:tab w:val="left" w:pos="2155"/>
        </w:tabs>
        <w:spacing w:after="80"/>
        <w:ind w:left="680"/>
        <w:rPr>
          <w:u w:val="single"/>
        </w:rPr>
      </w:pPr>
      <w:r>
        <w:rPr>
          <w:u w:val="single"/>
        </w:rPr>
        <w:tab/>
      </w:r>
    </w:p>
  </w:footnote>
  <w:footnote w:type="continuationNotice" w:id="1">
    <w:p w14:paraId="4DF0EAF5" w14:textId="77777777" w:rsidR="004D0A89" w:rsidRDefault="004D0A89"/>
  </w:footnote>
  <w:footnote w:id="2">
    <w:p w14:paraId="1040B493" w14:textId="77777777" w:rsidR="002204CA" w:rsidRPr="002204CA" w:rsidRDefault="002204CA">
      <w:pPr>
        <w:pStyle w:val="FootnoteText"/>
        <w:rPr>
          <w:szCs w:val="18"/>
        </w:rPr>
      </w:pPr>
      <w:r>
        <w:rPr>
          <w:rStyle w:val="FootnoteReference"/>
        </w:rPr>
        <w:tab/>
      </w:r>
      <w:r w:rsidRPr="002204CA">
        <w:rPr>
          <w:rStyle w:val="FootnoteReference"/>
          <w:sz w:val="20"/>
          <w:vertAlign w:val="baseline"/>
        </w:rPr>
        <w:t>*</w:t>
      </w:r>
      <w:r>
        <w:rPr>
          <w:rStyle w:val="FootnoteReference"/>
          <w:sz w:val="20"/>
          <w:vertAlign w:val="baseline"/>
        </w:rPr>
        <w:tab/>
      </w:r>
      <w:r w:rsidRPr="002204CA">
        <w:rPr>
          <w:szCs w:val="18"/>
        </w:rPr>
        <w:t>State not a member of the Human Rights Council.</w:t>
      </w:r>
    </w:p>
  </w:footnote>
  <w:footnote w:id="3">
    <w:p w14:paraId="1D5C289F" w14:textId="77777777" w:rsidR="005C4D4D" w:rsidRPr="0098055A" w:rsidRDefault="005C4D4D">
      <w:pPr>
        <w:pStyle w:val="FootnoteText"/>
        <w:rPr>
          <w:lang w:val="en-US"/>
        </w:rPr>
      </w:pPr>
      <w:r>
        <w:tab/>
      </w:r>
      <w:r>
        <w:rPr>
          <w:rStyle w:val="FootnoteReference"/>
        </w:rPr>
        <w:footnoteRef/>
      </w:r>
      <w:r>
        <w:t xml:space="preserve"> </w:t>
      </w:r>
      <w:r>
        <w:tab/>
      </w:r>
      <w:r w:rsidRPr="004562FA">
        <w:rPr>
          <w:bCs/>
        </w:rPr>
        <w:t>A/HRC/40/34 and A/HRC/43/33</w:t>
      </w:r>
      <w:r>
        <w:rPr>
          <w:bCs/>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7E5F8" w14:textId="77777777" w:rsidR="00EE06CD" w:rsidRPr="00EE06CD" w:rsidRDefault="00421177">
    <w:pPr>
      <w:pStyle w:val="Header"/>
    </w:pPr>
    <w:r>
      <w:t>A/HRC/43/L.</w:t>
    </w:r>
    <w:r w:rsidR="004562FA">
      <w:t>27</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80F3B" w14:textId="77777777" w:rsidR="00EE06CD" w:rsidRPr="00EE06CD" w:rsidRDefault="004562FA" w:rsidP="00EE06CD">
    <w:pPr>
      <w:pStyle w:val="Header"/>
      <w:jc w:val="right"/>
    </w:pPr>
    <w:r>
      <w:t>A/HRC/43/L.27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Giovanna Bianchi">
    <w15:presenceInfo w15:providerId="None" w15:userId="Maria Giovanna Bianchi"/>
  </w15:person>
  <w15:person w15:author="U1\lenhyb">
    <w15:presenceInfo w15:providerId="None" w15:userId="U1\lenhy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GB" w:vendorID="64" w:dllVersion="0"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6CD"/>
    <w:rsid w:val="00007F7F"/>
    <w:rsid w:val="0001211B"/>
    <w:rsid w:val="00022DB5"/>
    <w:rsid w:val="000403D1"/>
    <w:rsid w:val="000449AA"/>
    <w:rsid w:val="00050F6B"/>
    <w:rsid w:val="0005662A"/>
    <w:rsid w:val="00072C8C"/>
    <w:rsid w:val="00073E70"/>
    <w:rsid w:val="000876EB"/>
    <w:rsid w:val="000912C2"/>
    <w:rsid w:val="00091419"/>
    <w:rsid w:val="000931C0"/>
    <w:rsid w:val="00095C05"/>
    <w:rsid w:val="000B175B"/>
    <w:rsid w:val="000B2851"/>
    <w:rsid w:val="000B3A0F"/>
    <w:rsid w:val="000B4A3B"/>
    <w:rsid w:val="000C59D8"/>
    <w:rsid w:val="000D1851"/>
    <w:rsid w:val="000E0415"/>
    <w:rsid w:val="000E0E30"/>
    <w:rsid w:val="00115D06"/>
    <w:rsid w:val="00116A7C"/>
    <w:rsid w:val="00143544"/>
    <w:rsid w:val="00146D32"/>
    <w:rsid w:val="001509BA"/>
    <w:rsid w:val="001B4B04"/>
    <w:rsid w:val="001C6663"/>
    <w:rsid w:val="001C7895"/>
    <w:rsid w:val="001C7ACB"/>
    <w:rsid w:val="001D26DF"/>
    <w:rsid w:val="001E2790"/>
    <w:rsid w:val="00211E0B"/>
    <w:rsid w:val="00211E72"/>
    <w:rsid w:val="00214047"/>
    <w:rsid w:val="002204CA"/>
    <w:rsid w:val="0022130F"/>
    <w:rsid w:val="00237785"/>
    <w:rsid w:val="002410DD"/>
    <w:rsid w:val="00241466"/>
    <w:rsid w:val="00251117"/>
    <w:rsid w:val="00253D58"/>
    <w:rsid w:val="0027725F"/>
    <w:rsid w:val="002929B6"/>
    <w:rsid w:val="002A7BAB"/>
    <w:rsid w:val="002C21F0"/>
    <w:rsid w:val="003107FA"/>
    <w:rsid w:val="003229D8"/>
    <w:rsid w:val="003314D1"/>
    <w:rsid w:val="00335A2F"/>
    <w:rsid w:val="00341937"/>
    <w:rsid w:val="0039277A"/>
    <w:rsid w:val="003972E0"/>
    <w:rsid w:val="003975ED"/>
    <w:rsid w:val="003C2CC4"/>
    <w:rsid w:val="003D4B23"/>
    <w:rsid w:val="00421177"/>
    <w:rsid w:val="00424C80"/>
    <w:rsid w:val="004325CB"/>
    <w:rsid w:val="0044503A"/>
    <w:rsid w:val="00446DE4"/>
    <w:rsid w:val="00447761"/>
    <w:rsid w:val="00451EC3"/>
    <w:rsid w:val="004562FA"/>
    <w:rsid w:val="0046097B"/>
    <w:rsid w:val="004721B1"/>
    <w:rsid w:val="004859EC"/>
    <w:rsid w:val="00496A15"/>
    <w:rsid w:val="004B75D2"/>
    <w:rsid w:val="004D0A89"/>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C4D4D"/>
    <w:rsid w:val="005D53BE"/>
    <w:rsid w:val="005E1712"/>
    <w:rsid w:val="00611FC4"/>
    <w:rsid w:val="006176FB"/>
    <w:rsid w:val="00625FA2"/>
    <w:rsid w:val="00640B26"/>
    <w:rsid w:val="00655B60"/>
    <w:rsid w:val="00670741"/>
    <w:rsid w:val="00696BD6"/>
    <w:rsid w:val="006A41E9"/>
    <w:rsid w:val="006A6B9D"/>
    <w:rsid w:val="006A7392"/>
    <w:rsid w:val="006B3189"/>
    <w:rsid w:val="006B7D65"/>
    <w:rsid w:val="006D6DA6"/>
    <w:rsid w:val="006E564B"/>
    <w:rsid w:val="006F13F0"/>
    <w:rsid w:val="006F5035"/>
    <w:rsid w:val="007065EB"/>
    <w:rsid w:val="00720183"/>
    <w:rsid w:val="0072632A"/>
    <w:rsid w:val="007333F5"/>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5EA4"/>
    <w:rsid w:val="008979B1"/>
    <w:rsid w:val="008A6B25"/>
    <w:rsid w:val="008A6C4F"/>
    <w:rsid w:val="008B4455"/>
    <w:rsid w:val="008C1E4D"/>
    <w:rsid w:val="008D70B8"/>
    <w:rsid w:val="008E0E46"/>
    <w:rsid w:val="0090452C"/>
    <w:rsid w:val="00907C3F"/>
    <w:rsid w:val="0092237C"/>
    <w:rsid w:val="0093707B"/>
    <w:rsid w:val="009400EB"/>
    <w:rsid w:val="009427E3"/>
    <w:rsid w:val="00946575"/>
    <w:rsid w:val="00956D9B"/>
    <w:rsid w:val="00963CBA"/>
    <w:rsid w:val="009654B7"/>
    <w:rsid w:val="0098055A"/>
    <w:rsid w:val="00991261"/>
    <w:rsid w:val="009A0B83"/>
    <w:rsid w:val="009B3800"/>
    <w:rsid w:val="009D22AC"/>
    <w:rsid w:val="009D50DB"/>
    <w:rsid w:val="009E1C4E"/>
    <w:rsid w:val="00A0036A"/>
    <w:rsid w:val="00A05E0B"/>
    <w:rsid w:val="00A1427D"/>
    <w:rsid w:val="00A4634F"/>
    <w:rsid w:val="00A51CF3"/>
    <w:rsid w:val="00A64CDC"/>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03B3"/>
    <w:rsid w:val="00BC1385"/>
    <w:rsid w:val="00BC74E9"/>
    <w:rsid w:val="00BE618E"/>
    <w:rsid w:val="00BE655C"/>
    <w:rsid w:val="00C06876"/>
    <w:rsid w:val="00C209A3"/>
    <w:rsid w:val="00C217E7"/>
    <w:rsid w:val="00C24693"/>
    <w:rsid w:val="00C35F0B"/>
    <w:rsid w:val="00C463DD"/>
    <w:rsid w:val="00C64458"/>
    <w:rsid w:val="00C71A94"/>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1A70"/>
    <w:rsid w:val="00E438D9"/>
    <w:rsid w:val="00E50F3D"/>
    <w:rsid w:val="00E5644E"/>
    <w:rsid w:val="00E7260F"/>
    <w:rsid w:val="00E806EE"/>
    <w:rsid w:val="00E9365A"/>
    <w:rsid w:val="00E96630"/>
    <w:rsid w:val="00EB0FB9"/>
    <w:rsid w:val="00EB203D"/>
    <w:rsid w:val="00ED0CA9"/>
    <w:rsid w:val="00ED7A2A"/>
    <w:rsid w:val="00EE06CD"/>
    <w:rsid w:val="00EE17BE"/>
    <w:rsid w:val="00EE598D"/>
    <w:rsid w:val="00EF1D7F"/>
    <w:rsid w:val="00EF5BDB"/>
    <w:rsid w:val="00F07FD9"/>
    <w:rsid w:val="00F23933"/>
    <w:rsid w:val="00F24119"/>
    <w:rsid w:val="00F40E75"/>
    <w:rsid w:val="00F42CD9"/>
    <w:rsid w:val="00F52936"/>
    <w:rsid w:val="00F54083"/>
    <w:rsid w:val="00F677CB"/>
    <w:rsid w:val="00F67B04"/>
    <w:rsid w:val="00FA7DF3"/>
    <w:rsid w:val="00FC68B7"/>
    <w:rsid w:val="00FC7E15"/>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2742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unhideWhenUsed="0"/>
    <w:lsdException w:name="List 4" w:unhideWhenUsed="0"/>
    <w:lsdException w:name="List 5" w:unhideWhenUsed="0"/>
    <w:lsdException w:name="Title" w:unhideWhenUsed="0" w:qFormat="1"/>
    <w:lsdException w:name="Subtitle" w:unhideWhenUsed="0" w:qFormat="1"/>
    <w:lsdException w:name="Salutation" w:unhideWhenUsed="0"/>
    <w:lsdException w:name="Date" w:unhideWhenUsed="0"/>
    <w:lsdException w:name="Body Text First Indent" w:unhideWhenUsed="0"/>
    <w:lsdException w:name="Strong" w:unhideWhenUsed="0" w:qFormat="1"/>
    <w:lsdException w:name="Emphasis"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116A7C"/>
    <w:rPr>
      <w:sz w:val="16"/>
      <w:szCs w:val="16"/>
    </w:rPr>
  </w:style>
  <w:style w:type="paragraph" w:styleId="CommentText">
    <w:name w:val="annotation text"/>
    <w:basedOn w:val="Normal"/>
    <w:link w:val="CommentTextChar"/>
    <w:semiHidden/>
    <w:unhideWhenUsed/>
    <w:rsid w:val="00116A7C"/>
    <w:pPr>
      <w:spacing w:line="240" w:lineRule="auto"/>
    </w:pPr>
  </w:style>
  <w:style w:type="character" w:customStyle="1" w:styleId="CommentTextChar">
    <w:name w:val="Comment Text Char"/>
    <w:basedOn w:val="DefaultParagraphFont"/>
    <w:link w:val="CommentText"/>
    <w:semiHidden/>
    <w:rsid w:val="00116A7C"/>
    <w:rPr>
      <w:lang w:eastAsia="en-US"/>
    </w:rPr>
  </w:style>
  <w:style w:type="paragraph" w:styleId="CommentSubject">
    <w:name w:val="annotation subject"/>
    <w:basedOn w:val="CommentText"/>
    <w:next w:val="CommentText"/>
    <w:link w:val="CommentSubjectChar"/>
    <w:semiHidden/>
    <w:unhideWhenUsed/>
    <w:rsid w:val="00116A7C"/>
    <w:rPr>
      <w:b/>
      <w:bCs/>
    </w:rPr>
  </w:style>
  <w:style w:type="character" w:customStyle="1" w:styleId="CommentSubjectChar">
    <w:name w:val="Comment Subject Char"/>
    <w:basedOn w:val="CommentTextChar"/>
    <w:link w:val="CommentSubject"/>
    <w:semiHidden/>
    <w:rsid w:val="00116A7C"/>
    <w:rPr>
      <w:b/>
      <w:bCs/>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unhideWhenUsed="0"/>
    <w:lsdException w:name="List 4" w:unhideWhenUsed="0"/>
    <w:lsdException w:name="List 5" w:unhideWhenUsed="0"/>
    <w:lsdException w:name="Title" w:unhideWhenUsed="0" w:qFormat="1"/>
    <w:lsdException w:name="Subtitle" w:unhideWhenUsed="0" w:qFormat="1"/>
    <w:lsdException w:name="Salutation" w:unhideWhenUsed="0"/>
    <w:lsdException w:name="Date" w:unhideWhenUsed="0"/>
    <w:lsdException w:name="Body Text First Indent" w:unhideWhenUsed="0"/>
    <w:lsdException w:name="Strong" w:unhideWhenUsed="0" w:qFormat="1"/>
    <w:lsdException w:name="Emphasis"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116A7C"/>
    <w:rPr>
      <w:sz w:val="16"/>
      <w:szCs w:val="16"/>
    </w:rPr>
  </w:style>
  <w:style w:type="paragraph" w:styleId="CommentText">
    <w:name w:val="annotation text"/>
    <w:basedOn w:val="Normal"/>
    <w:link w:val="CommentTextChar"/>
    <w:semiHidden/>
    <w:unhideWhenUsed/>
    <w:rsid w:val="00116A7C"/>
    <w:pPr>
      <w:spacing w:line="240" w:lineRule="auto"/>
    </w:pPr>
  </w:style>
  <w:style w:type="character" w:customStyle="1" w:styleId="CommentTextChar">
    <w:name w:val="Comment Text Char"/>
    <w:basedOn w:val="DefaultParagraphFont"/>
    <w:link w:val="CommentText"/>
    <w:semiHidden/>
    <w:rsid w:val="00116A7C"/>
    <w:rPr>
      <w:lang w:eastAsia="en-US"/>
    </w:rPr>
  </w:style>
  <w:style w:type="paragraph" w:styleId="CommentSubject">
    <w:name w:val="annotation subject"/>
    <w:basedOn w:val="CommentText"/>
    <w:next w:val="CommentText"/>
    <w:link w:val="CommentSubjectChar"/>
    <w:semiHidden/>
    <w:unhideWhenUsed/>
    <w:rsid w:val="00116A7C"/>
    <w:rPr>
      <w:b/>
      <w:bCs/>
    </w:rPr>
  </w:style>
  <w:style w:type="character" w:customStyle="1" w:styleId="CommentSubjectChar">
    <w:name w:val="Comment Subject Char"/>
    <w:basedOn w:val="CommentTextChar"/>
    <w:link w:val="CommentSubject"/>
    <w:semiHidden/>
    <w:rsid w:val="00116A7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wmf"/><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6778C3D0DC6B4BAF8F1E2E7D9598D6" ma:contentTypeVersion="17" ma:contentTypeDescription="Create a new document." ma:contentTypeScope="" ma:versionID="1b1f66ec22f8287d0a9588ca0604eee6">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3 - Oral revisions</Type_x0020_of_x0020_Document>
    <Symbol_x0020_Number xmlns="03f70f19-e89e-44b9-ac87-203e4f9d8d9f" xsi:nil="true"/>
    <Voting_x0020_Process_x0020_Order xmlns="03f70f19-e89e-44b9-ac87-203e4f9d8d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DD2BE-5858-4A9E-B1B2-C3E0CEBB8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f70f19-e89e-44b9-ac87-203e4f9d8d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78B4FC-9FAE-40C3-B425-3E160282E27A}">
  <ds:schemaRefs>
    <ds:schemaRef ds:uri="http://schemas.microsoft.com/office/2006/metadata/properties"/>
    <ds:schemaRef ds:uri="http://schemas.microsoft.com/office/infopath/2007/PartnerControls"/>
    <ds:schemaRef ds:uri="03f70f19-e89e-44b9-ac87-203e4f9d8d9f"/>
  </ds:schemaRefs>
</ds:datastoreItem>
</file>

<file path=customXml/itemProps3.xml><?xml version="1.0" encoding="utf-8"?>
<ds:datastoreItem xmlns:ds="http://schemas.openxmlformats.org/officeDocument/2006/customXml" ds:itemID="{CB6C5716-629E-4E0B-9B57-90D14A677652}">
  <ds:schemaRefs>
    <ds:schemaRef ds:uri="http://schemas.microsoft.com/sharepoint/v3/contenttype/forms"/>
  </ds:schemaRefs>
</ds:datastoreItem>
</file>

<file path=customXml/itemProps4.xml><?xml version="1.0" encoding="utf-8"?>
<ds:datastoreItem xmlns:ds="http://schemas.openxmlformats.org/officeDocument/2006/customXml" ds:itemID="{CBB0A03B-6032-1E41-AB19-EB61C52C5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\UN-Docs2017\Templates\A\A_E.dotm</Template>
  <TotalTime>1</TotalTime>
  <Pages>3</Pages>
  <Words>1252</Words>
  <Characters>7140</Characters>
  <Application>Microsoft Macintosh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A/HRC/43/L.27</vt:lpstr>
      <vt:lpstr/>
    </vt:vector>
  </TitlesOfParts>
  <Company>CSD</Company>
  <LinksUpToDate>false</LinksUpToDate>
  <CharactersWithSpaces>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A/HRC/43/L.27</dc:title>
  <dc:subject>2003963</dc:subject>
  <dc:creator>Sumiko IHARA</dc:creator>
  <cp:keywords/>
  <dc:description/>
  <cp:lastModifiedBy>URG 5</cp:lastModifiedBy>
  <cp:revision>2</cp:revision>
  <cp:lastPrinted>2008-01-29T08:30:00Z</cp:lastPrinted>
  <dcterms:created xsi:type="dcterms:W3CDTF">2020-06-22T08:18:00Z</dcterms:created>
  <dcterms:modified xsi:type="dcterms:W3CDTF">2020-06-22T08:18:00Z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0x010100EB6778C3D0DC6B4BAF8F1E2E7D9598D6</vt:lpwstr>
  </property>
</Properties>
</file>