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4A0" w:firstRow="1" w:lastRow="0" w:firstColumn="1" w:lastColumn="0" w:noHBand="0" w:noVBand="1"/>
      </w:tblPr>
      <w:tblGrid>
        <w:gridCol w:w="1259"/>
        <w:gridCol w:w="2236"/>
        <w:gridCol w:w="3214"/>
        <w:gridCol w:w="2930"/>
      </w:tblGrid>
      <w:tr w:rsidR="002E2F9E">
        <w:trPr>
          <w:trHeight w:val="851"/>
        </w:trPr>
        <w:tc>
          <w:tcPr>
            <w:tcW w:w="1259" w:type="dxa"/>
            <w:tcBorders>
              <w:top w:val="nil"/>
              <w:left w:val="nil"/>
              <w:bottom w:val="single" w:sz="4" w:space="0" w:color="auto"/>
              <w:right w:val="nil"/>
            </w:tcBorders>
          </w:tcPr>
          <w:p w:rsidR="002E2F9E" w:rsidRDefault="002E2F9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2E2F9E" w:rsidRDefault="00693232">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2E2F9E" w:rsidRDefault="00693232" w:rsidP="00B66019">
            <w:pPr>
              <w:spacing w:after="0"/>
              <w:jc w:val="right"/>
            </w:pPr>
            <w:r>
              <w:rPr>
                <w:sz w:val="40"/>
              </w:rPr>
              <w:t>A</w:t>
            </w:r>
            <w:r>
              <w:t>/HRC/43/L.11</w:t>
            </w:r>
          </w:p>
        </w:tc>
      </w:tr>
      <w:tr w:rsidR="002E2F9E">
        <w:trPr>
          <w:trHeight w:val="2835"/>
        </w:trPr>
        <w:tc>
          <w:tcPr>
            <w:tcW w:w="1259" w:type="dxa"/>
            <w:tcBorders>
              <w:top w:val="single" w:sz="4" w:space="0" w:color="auto"/>
              <w:left w:val="nil"/>
              <w:bottom w:val="single" w:sz="12" w:space="0" w:color="auto"/>
              <w:right w:val="nil"/>
            </w:tcBorders>
          </w:tcPr>
          <w:p w:rsidR="002E2F9E" w:rsidRDefault="00693232">
            <w:pPr>
              <w:spacing w:before="120"/>
              <w:jc w:val="center"/>
            </w:pPr>
            <w:r>
              <w:rPr>
                <w:noProof/>
                <w:lang w:val="en-US"/>
              </w:rPr>
              <w:drawing>
                <wp:inline distT="0" distB="0" distL="0" distR="0">
                  <wp:extent cx="714375"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_un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2E2F9E" w:rsidRDefault="00693232">
            <w:pPr>
              <w:spacing w:before="120" w:line="420" w:lineRule="exact"/>
              <w:rPr>
                <w:ins w:id="0" w:author="asus" w:date="2020-06-17T15:51:00Z"/>
                <w:b/>
                <w:sz w:val="40"/>
                <w:szCs w:val="40"/>
              </w:rPr>
            </w:pPr>
            <w:r>
              <w:rPr>
                <w:b/>
                <w:sz w:val="40"/>
                <w:szCs w:val="40"/>
              </w:rPr>
              <w:t>General Assembly</w:t>
            </w:r>
          </w:p>
          <w:p w:rsidR="002E2F9E" w:rsidRDefault="002E2F9E">
            <w:pPr>
              <w:spacing w:before="120" w:line="420" w:lineRule="exact"/>
              <w:rPr>
                <w:ins w:id="1" w:author="asus" w:date="2020-06-17T15:51:00Z"/>
                <w:b/>
                <w:sz w:val="40"/>
                <w:szCs w:val="40"/>
              </w:rPr>
            </w:pPr>
          </w:p>
          <w:p w:rsidR="002E2F9E" w:rsidRPr="00B66019" w:rsidRDefault="00693232">
            <w:pPr>
              <w:spacing w:before="120" w:line="420" w:lineRule="exact"/>
              <w:rPr>
                <w:b/>
                <w:sz w:val="40"/>
                <w:szCs w:val="40"/>
                <w:lang w:val="es-ES"/>
              </w:rPr>
            </w:pPr>
            <w:ins w:id="2" w:author="asus" w:date="2020-06-17T15:52:00Z">
              <w:r>
                <w:rPr>
                  <w:b/>
                  <w:sz w:val="40"/>
                  <w:szCs w:val="40"/>
                  <w:lang w:val="es-ES"/>
                </w:rPr>
                <w:t>ORAL REVISION</w:t>
              </w:r>
            </w:ins>
            <w:ins w:id="3" w:author="TICHA Petra" w:date="2020-06-17T17:11:00Z">
              <w:r w:rsidR="00B66019">
                <w:rPr>
                  <w:b/>
                  <w:sz w:val="40"/>
                  <w:szCs w:val="40"/>
                  <w:lang w:val="es-ES"/>
                </w:rPr>
                <w:t xml:space="preserve"> RECEIVED 17/6/2020 AT 16:40</w:t>
              </w:r>
            </w:ins>
          </w:p>
        </w:tc>
        <w:tc>
          <w:tcPr>
            <w:tcW w:w="2930" w:type="dxa"/>
            <w:tcBorders>
              <w:top w:val="single" w:sz="4" w:space="0" w:color="auto"/>
              <w:left w:val="nil"/>
              <w:bottom w:val="single" w:sz="12" w:space="0" w:color="auto"/>
              <w:right w:val="nil"/>
            </w:tcBorders>
          </w:tcPr>
          <w:p w:rsidR="002E2F9E" w:rsidRDefault="00693232" w:rsidP="00B66019">
            <w:pPr>
              <w:spacing w:before="240" w:after="0" w:line="240" w:lineRule="exact"/>
            </w:pPr>
            <w:r>
              <w:t>Distr.: Limited</w:t>
            </w:r>
          </w:p>
          <w:p w:rsidR="002E2F9E" w:rsidRDefault="00693232" w:rsidP="00B66019">
            <w:pPr>
              <w:spacing w:after="0" w:line="240" w:lineRule="exact"/>
            </w:pPr>
            <w:r>
              <w:t>19 March 2020</w:t>
            </w:r>
          </w:p>
          <w:p w:rsidR="002E2F9E" w:rsidRDefault="002E2F9E" w:rsidP="00B66019">
            <w:pPr>
              <w:spacing w:after="0" w:line="240" w:lineRule="exact"/>
            </w:pPr>
          </w:p>
          <w:p w:rsidR="002E2F9E" w:rsidRDefault="00693232">
            <w:pPr>
              <w:spacing w:line="240" w:lineRule="exact"/>
            </w:pPr>
            <w:r>
              <w:t>Original: English</w:t>
            </w:r>
          </w:p>
        </w:tc>
      </w:tr>
    </w:tbl>
    <w:p w:rsidR="002E2F9E" w:rsidRDefault="00693232" w:rsidP="00693232">
      <w:pPr>
        <w:spacing w:before="120" w:after="0" w:line="240" w:lineRule="auto"/>
        <w:rPr>
          <w:b/>
          <w:sz w:val="24"/>
          <w:szCs w:val="24"/>
        </w:rPr>
      </w:pPr>
      <w:r>
        <w:rPr>
          <w:b/>
          <w:sz w:val="24"/>
          <w:szCs w:val="24"/>
        </w:rPr>
        <w:t>Human Rights Council</w:t>
      </w:r>
    </w:p>
    <w:p w:rsidR="002E2F9E" w:rsidRDefault="00693232" w:rsidP="00693232">
      <w:pPr>
        <w:spacing w:after="0" w:line="240" w:lineRule="auto"/>
        <w:rPr>
          <w:b/>
        </w:rPr>
      </w:pPr>
      <w:r>
        <w:rPr>
          <w:b/>
        </w:rPr>
        <w:t>Forty-third session</w:t>
      </w:r>
    </w:p>
    <w:p w:rsidR="002E2F9E" w:rsidRDefault="00693232" w:rsidP="00693232">
      <w:pPr>
        <w:spacing w:after="0" w:line="240" w:lineRule="auto"/>
      </w:pPr>
      <w:r>
        <w:t>24 February–20 March 2020</w:t>
      </w:r>
    </w:p>
    <w:p w:rsidR="002E2F9E" w:rsidRDefault="00693232" w:rsidP="00693232">
      <w:pPr>
        <w:spacing w:after="0" w:line="240" w:lineRule="auto"/>
      </w:pPr>
      <w:r>
        <w:t>Agenda item 3</w:t>
      </w:r>
    </w:p>
    <w:p w:rsidR="002E2F9E" w:rsidRDefault="00693232">
      <w:pPr>
        <w:rPr>
          <w:b/>
        </w:rPr>
      </w:pPr>
      <w:r>
        <w:rPr>
          <w:b/>
        </w:rPr>
        <w:t>Promotion and protection of all human rights, civil,</w:t>
      </w:r>
      <w:r>
        <w:rPr>
          <w:b/>
        </w:rPr>
        <w:br/>
        <w:t>political, economic, social and cultural rights,</w:t>
      </w:r>
      <w:r>
        <w:rPr>
          <w:b/>
        </w:rPr>
        <w:br/>
        <w:t>including the right to development</w:t>
      </w:r>
    </w:p>
    <w:p w:rsidR="002E2F9E" w:rsidRDefault="00693232">
      <w:pPr>
        <w:keepNext/>
        <w:keepLines/>
        <w:tabs>
          <w:tab w:val="right" w:pos="851"/>
        </w:tabs>
        <w:spacing w:before="240" w:after="120" w:line="240" w:lineRule="exact"/>
        <w:ind w:left="1134" w:right="1134" w:hanging="1134"/>
        <w:rPr>
          <w:b/>
        </w:rPr>
      </w:pPr>
      <w:r>
        <w:rPr>
          <w:b/>
        </w:rPr>
        <w:tab/>
      </w:r>
      <w:r>
        <w:rPr>
          <w:b/>
        </w:rPr>
        <w:tab/>
      </w:r>
      <w:r>
        <w:rPr>
          <w:b/>
          <w:lang w:val="en"/>
        </w:rPr>
        <w:t>Belarus,</w:t>
      </w:r>
      <w:r>
        <w:rPr>
          <w:rStyle w:val="FootnoteReference"/>
          <w:b/>
          <w:sz w:val="20"/>
          <w:vertAlign w:val="baseline"/>
          <w:lang w:val="en"/>
        </w:rPr>
        <w:footnoteReference w:customMarkFollows="1" w:id="1"/>
        <w:t>*</w:t>
      </w:r>
      <w:r>
        <w:rPr>
          <w:b/>
          <w:lang w:val="en"/>
        </w:rPr>
        <w:t xml:space="preserve"> Cuba,* Egypt,* Malaysia,* Nicaragua,* Philippines, Syrian Arab Republic,* Tunisia,* Venezuela (Bolivarian Republic of) and Yemen</w:t>
      </w:r>
      <w:r>
        <w:rPr>
          <w:b/>
        </w:rPr>
        <w:t>*: draft resolution</w:t>
      </w:r>
    </w:p>
    <w:p w:rsidR="002E2F9E" w:rsidRDefault="00693232">
      <w:pPr>
        <w:keepNext/>
        <w:keepLines/>
        <w:spacing w:before="360" w:after="240" w:line="270" w:lineRule="exact"/>
        <w:ind w:left="1843" w:right="1134" w:hanging="709"/>
        <w:rPr>
          <w:b/>
          <w:sz w:val="24"/>
        </w:rPr>
      </w:pPr>
      <w:r>
        <w:rPr>
          <w:b/>
          <w:sz w:val="24"/>
        </w:rPr>
        <w:t>43/…</w:t>
      </w:r>
      <w:r>
        <w:rPr>
          <w:b/>
          <w:sz w:val="24"/>
        </w:rPr>
        <w:tab/>
        <w:t>Mandate of the Independent Expert on the effects of foreign debt and other related international financial obligations of States on the full enjoyment of all human rights, particularly economic, social and cultural rights</w:t>
      </w:r>
    </w:p>
    <w:p w:rsidR="002E2F9E" w:rsidRDefault="00693232">
      <w:pPr>
        <w:spacing w:after="120"/>
        <w:ind w:left="1134" w:right="1134"/>
        <w:jc w:val="both"/>
      </w:pPr>
      <w:r>
        <w:tab/>
      </w:r>
      <w:r>
        <w:tab/>
      </w:r>
      <w:r>
        <w:rPr>
          <w:i/>
        </w:rPr>
        <w:t>The Human Rights Council</w:t>
      </w:r>
      <w:r>
        <w:t>,</w:t>
      </w:r>
    </w:p>
    <w:p w:rsidR="002E2F9E" w:rsidRDefault="00693232">
      <w:pPr>
        <w:pStyle w:val="SingleTxtG"/>
        <w:ind w:firstLine="567"/>
      </w:pPr>
      <w:r>
        <w:rPr>
          <w:i/>
        </w:rPr>
        <w:t xml:space="preserve">Guided </w:t>
      </w:r>
      <w:r>
        <w:t>by the Charter of the United Nations, the Universal Declaration of Human Rights, the Vienna Declaration and Programme of Action and other relevant international human rights instruments,</w:t>
      </w:r>
    </w:p>
    <w:p w:rsidR="002E2F9E" w:rsidRDefault="00693232">
      <w:pPr>
        <w:pStyle w:val="SingleTxtG"/>
        <w:ind w:firstLine="567"/>
      </w:pPr>
      <w:r>
        <w:rPr>
          <w:i/>
        </w:rPr>
        <w:t xml:space="preserve">Reaffirming </w:t>
      </w:r>
      <w:r>
        <w:t>all resolutions and decisions adopted by the Commission on Human Rights and the Human Rights Council on the effects of structural adjustment and economic reform policies and foreign debt on the full enjoyment of all human rights, particularly economic, social and cultural rights, the latest being Council resolution 40/8 of 21 March 2019, and all other relevant resolutions,</w:t>
      </w:r>
    </w:p>
    <w:p w:rsidR="002E2F9E" w:rsidRDefault="00693232">
      <w:pPr>
        <w:pStyle w:val="SingleTxtG"/>
        <w:ind w:firstLine="567"/>
      </w:pPr>
      <w:r>
        <w:rPr>
          <w:i/>
          <w:lang w:val="en-US"/>
        </w:rPr>
        <w:t>Recalling</w:t>
      </w:r>
      <w:r>
        <w:rPr>
          <w:lang w:val="en-US"/>
        </w:rPr>
        <w:t xml:space="preserve"> Human Rights Council resolutions 5/1, on institution-building of the Council, and 5/2, on the Code of Conduct for Special Procedures Mandate Holders of the Council, of 18 June 2007, and stressing that the mandate holder shall discharge his or her duties in accordance with those resolutions and the annexes thereto,</w:t>
      </w:r>
    </w:p>
    <w:p w:rsidR="002E2F9E" w:rsidRDefault="00693232">
      <w:pPr>
        <w:pStyle w:val="SingleTxtG"/>
        <w:ind w:firstLine="567"/>
      </w:pPr>
      <w:r>
        <w:rPr>
          <w:i/>
        </w:rPr>
        <w:t>Stressing</w:t>
      </w:r>
      <w:r>
        <w:t xml:space="preserve"> that one of the purposes of the United Nations is to achieve international cooperation in solving international problems of an economic, social, cultural or humanitarian character,</w:t>
      </w:r>
    </w:p>
    <w:p w:rsidR="002E2F9E" w:rsidRDefault="00693232">
      <w:pPr>
        <w:pStyle w:val="SingleTxtG"/>
        <w:ind w:firstLine="567"/>
      </w:pPr>
      <w:r>
        <w:rPr>
          <w:i/>
        </w:rPr>
        <w:t>Emphasizing</w:t>
      </w:r>
      <w:r>
        <w:t xml:space="preserve"> that the World Conference on Human Rights agreed to call upon the international community to make all efforts to help to alleviate the external debt burden of developing countries in order to supplement the efforts of the Governments of such </w:t>
      </w:r>
      <w:r>
        <w:lastRenderedPageBreak/>
        <w:t>countries to attain the full realization of the economic, social and cultural rights of their people,</w:t>
      </w:r>
    </w:p>
    <w:p w:rsidR="002E2F9E" w:rsidRDefault="00693232">
      <w:pPr>
        <w:pStyle w:val="SingleTxtG"/>
        <w:ind w:firstLine="567"/>
      </w:pPr>
      <w:r>
        <w:rPr>
          <w:bCs/>
          <w:i/>
        </w:rPr>
        <w:t>Stressing</w:t>
      </w:r>
      <w:r>
        <w:rPr>
          <w:bCs/>
        </w:rPr>
        <w:t xml:space="preserve"> the </w:t>
      </w:r>
      <w:r>
        <w:rPr>
          <w:bCs/>
          <w:lang w:val="en-US"/>
        </w:rPr>
        <w:t>primacy</w:t>
      </w:r>
      <w:r>
        <w:rPr>
          <w:bCs/>
        </w:rPr>
        <w:t xml:space="preserve"> of the means of implementation</w:t>
      </w:r>
      <w:r>
        <w:rPr>
          <w:bCs/>
          <w:lang w:val="en-US"/>
        </w:rPr>
        <w:t xml:space="preserve"> for</w:t>
      </w:r>
      <w:r>
        <w:rPr>
          <w:bCs/>
        </w:rPr>
        <w:t xml:space="preserve"> the 2030 Agenda for Sustainable Development, and</w:t>
      </w:r>
      <w:r>
        <w:rPr>
          <w:bCs/>
          <w:lang w:val="en-US"/>
        </w:rPr>
        <w:t xml:space="preserve"> in this regard underlining the fundamental principles of international cooperation, which are pivotal for the practical achievement of the Sustainable Development Goals,</w:t>
      </w:r>
    </w:p>
    <w:p w:rsidR="002E2F9E" w:rsidRDefault="00693232">
      <w:pPr>
        <w:pStyle w:val="SingleTxtG"/>
        <w:ind w:firstLine="567"/>
      </w:pPr>
      <w:r>
        <w:rPr>
          <w:i/>
        </w:rPr>
        <w:t>Stressing also</w:t>
      </w:r>
      <w:r>
        <w:t xml:space="preserve"> the determination expressed in the 2030 Agenda to assist developing countries in attaining long-term debt sustainability through coordinated policies aimed at fostering debt financing, debt relief and debt restructuring, as appropriate, and to address the external debt of highly indebted poor countries to reduce debt distress,</w:t>
      </w:r>
    </w:p>
    <w:p w:rsidR="002E2F9E" w:rsidRDefault="00693232">
      <w:pPr>
        <w:pStyle w:val="SingleTxtG"/>
        <w:ind w:firstLine="567"/>
      </w:pPr>
      <w:r>
        <w:rPr>
          <w:i/>
        </w:rPr>
        <w:t xml:space="preserve">Recognizing </w:t>
      </w:r>
      <w:r>
        <w:t>the commitments made in the Addis Ababa Action Agenda of the Third International Conference on Financing for Development, and noting that, despite</w:t>
      </w:r>
      <w:r>
        <w:rPr>
          <w:i/>
        </w:rPr>
        <w:t xml:space="preserve"> </w:t>
      </w:r>
      <w:r>
        <w:t>international debt relief efforts,</w:t>
      </w:r>
      <w:r>
        <w:rPr>
          <w:i/>
        </w:rPr>
        <w:t xml:space="preserve"> </w:t>
      </w:r>
      <w:r>
        <w:t>many countries remain vulnerable to debt crisis and some are in the midst of a crisis, including a number of least developed countries, small island developing States and some developed countries,</w:t>
      </w:r>
    </w:p>
    <w:p w:rsidR="002E2F9E" w:rsidRDefault="00693232">
      <w:pPr>
        <w:pStyle w:val="SingleTxtG"/>
        <w:ind w:firstLine="567"/>
      </w:pPr>
      <w:r>
        <w:rPr>
          <w:i/>
        </w:rPr>
        <w:t>Recognizing also</w:t>
      </w:r>
      <w:r>
        <w:t xml:space="preserve"> the sovereign right of any State to restructure its sovereign debt, which should not be frustrated or impeded by any measure emanating from another State,</w:t>
      </w:r>
    </w:p>
    <w:p w:rsidR="002E2F9E" w:rsidRDefault="00693232">
      <w:pPr>
        <w:pStyle w:val="SingleTxtG"/>
        <w:ind w:firstLine="567"/>
      </w:pPr>
      <w:r>
        <w:rPr>
          <w:i/>
        </w:rPr>
        <w:t>Affirming</w:t>
      </w:r>
      <w:r>
        <w:t xml:space="preserve"> that debt burden further complicates the numerous problems facing developing countries, contributes to extreme poverty and is an obstacle to sustainable human development, and is thus a serious imp</w:t>
      </w:r>
      <w:bookmarkStart w:id="4" w:name="_GoBack"/>
      <w:bookmarkEnd w:id="4"/>
      <w:r>
        <w:t>ediment to the realization of all human rights,</w:t>
      </w:r>
    </w:p>
    <w:p w:rsidR="002E2F9E" w:rsidRDefault="00693232">
      <w:pPr>
        <w:pStyle w:val="SingleTxtG"/>
        <w:ind w:firstLine="567"/>
      </w:pPr>
      <w:r>
        <w:t>1.</w:t>
      </w:r>
      <w:r>
        <w:rPr>
          <w:i/>
        </w:rPr>
        <w:tab/>
      </w:r>
      <w:r>
        <w:t xml:space="preserve"> </w:t>
      </w:r>
      <w:r>
        <w:rPr>
          <w:i/>
          <w:iCs/>
        </w:rPr>
        <w:t xml:space="preserve">Expresses its appreciation </w:t>
      </w:r>
      <w:r>
        <w:rPr>
          <w:iCs/>
        </w:rPr>
        <w:t>for</w:t>
      </w:r>
      <w:r>
        <w:t xml:space="preserve"> the work and contributions of the Independent Expert on the effects of foreign debt and other related international financial obligations of States on the full enjoyment of all human rights, particularly economic, social and cultural rights;</w:t>
      </w:r>
      <w:r>
        <w:rPr>
          <w:rStyle w:val="FootnoteReference"/>
        </w:rPr>
        <w:footnoteReference w:id="2"/>
      </w:r>
    </w:p>
    <w:p w:rsidR="002E2F9E" w:rsidRDefault="00693232">
      <w:pPr>
        <w:pStyle w:val="SingleTxtG"/>
        <w:ind w:firstLine="567"/>
      </w:pPr>
      <w:r>
        <w:t>2.</w:t>
      </w:r>
      <w:r>
        <w:tab/>
      </w:r>
      <w:r>
        <w:rPr>
          <w:i/>
          <w:lang w:val="en-US"/>
        </w:rPr>
        <w:t>Decides</w:t>
      </w:r>
      <w:r>
        <w:rPr>
          <w:lang w:val="en-US"/>
        </w:rPr>
        <w:t xml:space="preserve"> to extend the mandate of the </w:t>
      </w:r>
      <w:r>
        <w:t xml:space="preserve">Independent Expert on the effects of foreign debt and other related international financial obligations of States on the full enjoyment of all human rights, particularly economic, social and cultural rights, </w:t>
      </w:r>
      <w:r>
        <w:rPr>
          <w:lang w:val="en-US"/>
        </w:rPr>
        <w:t>for a period of three years, in accordance with the terms provided for by Human Rights Council resolution 34/3</w:t>
      </w:r>
      <w:r>
        <w:t>;</w:t>
      </w:r>
    </w:p>
    <w:p w:rsidR="002E2F9E" w:rsidRDefault="00693232">
      <w:pPr>
        <w:pStyle w:val="SingleTxtG"/>
        <w:ind w:firstLine="567"/>
      </w:pPr>
      <w:r>
        <w:t>3.</w:t>
      </w:r>
      <w:r>
        <w:tab/>
      </w:r>
      <w:r>
        <w:rPr>
          <w:i/>
          <w:iCs/>
        </w:rPr>
        <w:t>Encourages</w:t>
      </w:r>
      <w:r>
        <w:t xml:space="preserve"> the Independent Expert to cooperate, in accordance with </w:t>
      </w:r>
      <w:r>
        <w:rPr>
          <w:bCs/>
        </w:rPr>
        <w:t xml:space="preserve">the </w:t>
      </w:r>
      <w:r>
        <w:t xml:space="preserve">mandate, with the Committee on Economic, Social and Cultural Rights, special rapporteurs, independent experts and members of the expert working groups of the Human Rights Council and its Advisory Committee on issues relating to economic, social and cultural rights and the right to development; </w:t>
      </w:r>
    </w:p>
    <w:p w:rsidR="002E2F9E" w:rsidRDefault="00693232">
      <w:pPr>
        <w:pStyle w:val="SingleTxtG"/>
        <w:rPr>
          <w:b/>
        </w:rPr>
      </w:pPr>
      <w:r>
        <w:tab/>
      </w:r>
      <w:r>
        <w:tab/>
        <w:t>4.</w:t>
      </w:r>
      <w:r>
        <w:tab/>
      </w:r>
      <w:r>
        <w:rPr>
          <w:i/>
          <w:iCs/>
        </w:rPr>
        <w:t>Requests</w:t>
      </w:r>
      <w:r>
        <w:t xml:space="preserve"> the Independent Expert to report regularly to the Human Rights Council and the General Assembly in accordance with their respective programmes of work; </w:t>
      </w:r>
    </w:p>
    <w:p w:rsidR="002E2F9E" w:rsidRDefault="00693232">
      <w:pPr>
        <w:pStyle w:val="SingleTxtG"/>
      </w:pPr>
      <w:r>
        <w:tab/>
      </w:r>
      <w:r>
        <w:tab/>
        <w:t>5.</w:t>
      </w:r>
      <w:r>
        <w:tab/>
      </w:r>
      <w:r>
        <w:rPr>
          <w:i/>
          <w:iCs/>
        </w:rPr>
        <w:t>Requests</w:t>
      </w:r>
      <w:r>
        <w:t xml:space="preserve"> the Secretary-General to provide the Independent Expert with all necessary assistance, in particular all the staff and resources required to carry out his or her functions; </w:t>
      </w:r>
    </w:p>
    <w:p w:rsidR="002E2F9E" w:rsidRDefault="00693232">
      <w:pPr>
        <w:pStyle w:val="SingleTxtG"/>
        <w:ind w:firstLine="567"/>
      </w:pPr>
      <w:r>
        <w:t>6.</w:t>
      </w:r>
      <w:r>
        <w:tab/>
      </w:r>
      <w:r>
        <w:rPr>
          <w:i/>
          <w:iCs/>
        </w:rPr>
        <w:t>Urges</w:t>
      </w:r>
      <w:r>
        <w:t xml:space="preserve"> Governments, international organizations, international financial institutions, non-governmental organizations and the private sector to cooperate fully with the Independent Expert in the discharge of the mandate; </w:t>
      </w:r>
    </w:p>
    <w:p w:rsidR="002E2F9E" w:rsidRPr="002E2F9E" w:rsidRDefault="00693232">
      <w:pPr>
        <w:pStyle w:val="SingleTxtG"/>
        <w:ind w:firstLine="567"/>
        <w:rPr>
          <w:strike/>
          <w:rPrChange w:id="5" w:author="asus" w:date="2020-06-17T15:46:00Z">
            <w:rPr/>
          </w:rPrChange>
        </w:rPr>
      </w:pPr>
      <w:r>
        <w:rPr>
          <w:strike/>
          <w:rPrChange w:id="6" w:author="asus" w:date="2020-06-17T15:46:00Z">
            <w:rPr/>
          </w:rPrChange>
        </w:rPr>
        <w:t>7.</w:t>
      </w:r>
      <w:r>
        <w:rPr>
          <w:strike/>
          <w:rPrChange w:id="7" w:author="asus" w:date="2020-06-17T15:46:00Z">
            <w:rPr/>
          </w:rPrChange>
        </w:rPr>
        <w:tab/>
      </w:r>
      <w:r>
        <w:rPr>
          <w:i/>
          <w:strike/>
          <w:rPrChange w:id="8" w:author="asus" w:date="2020-06-17T15:46:00Z">
            <w:rPr>
              <w:i/>
            </w:rPr>
          </w:rPrChange>
        </w:rPr>
        <w:t>Requests</w:t>
      </w:r>
      <w:r>
        <w:rPr>
          <w:strike/>
          <w:rPrChange w:id="9" w:author="asus" w:date="2020-06-17T15:46:00Z">
            <w:rPr/>
          </w:rPrChange>
        </w:rPr>
        <w:t xml:space="preserve"> the </w:t>
      </w:r>
      <w:r>
        <w:rPr>
          <w:bCs/>
          <w:strike/>
          <w:rPrChange w:id="10" w:author="asus" w:date="2020-06-17T15:46:00Z">
            <w:rPr>
              <w:bCs/>
            </w:rPr>
          </w:rPrChange>
        </w:rPr>
        <w:t xml:space="preserve">Independent Expert </w:t>
      </w:r>
      <w:r>
        <w:rPr>
          <w:strike/>
          <w:rPrChange w:id="11" w:author="asus" w:date="2020-06-17T15:46:00Z">
            <w:rPr/>
          </w:rPrChange>
        </w:rPr>
        <w:t>to submit a report on the implementation of the present resolution regularly to the Human Rights Council and the General Assembly in accordance with their respective programmes of work;</w:t>
      </w:r>
    </w:p>
    <w:p w:rsidR="002E2F9E" w:rsidRDefault="00265B68">
      <w:pPr>
        <w:pStyle w:val="SingleTxtG"/>
        <w:ind w:firstLine="567"/>
      </w:pPr>
      <w:ins w:id="12" w:author="TICHA Petra" w:date="2020-06-17T17:15:00Z">
        <w:r>
          <w:t>7</w:t>
        </w:r>
      </w:ins>
      <w:del w:id="13" w:author="TICHA Petra" w:date="2020-06-17T17:15:00Z">
        <w:r w:rsidR="00693232" w:rsidDel="00265B68">
          <w:delText>8</w:delText>
        </w:r>
      </w:del>
      <w:r w:rsidR="00693232">
        <w:t>.</w:t>
      </w:r>
      <w:r w:rsidR="00693232">
        <w:tab/>
      </w:r>
      <w:r w:rsidR="00693232">
        <w:rPr>
          <w:i/>
        </w:rPr>
        <w:t>Decides</w:t>
      </w:r>
      <w:r w:rsidR="00693232">
        <w:t xml:space="preserve"> to continue its consideration of this matter under the same agenda item, in accordance with its programme of work.</w:t>
      </w:r>
    </w:p>
    <w:p w:rsidR="002E2F9E" w:rsidRDefault="00693232">
      <w:pPr>
        <w:pStyle w:val="SingleTxtG"/>
        <w:spacing w:before="240" w:after="0"/>
        <w:jc w:val="center"/>
        <w:rPr>
          <w:u w:val="single"/>
        </w:rPr>
      </w:pPr>
      <w:r>
        <w:rPr>
          <w:u w:val="single"/>
        </w:rPr>
        <w:lastRenderedPageBreak/>
        <w:tab/>
      </w:r>
      <w:r>
        <w:rPr>
          <w:u w:val="single"/>
        </w:rPr>
        <w:tab/>
      </w:r>
      <w:r>
        <w:rPr>
          <w:u w:val="single"/>
        </w:rPr>
        <w:tab/>
      </w:r>
      <w:r>
        <w:rPr>
          <w:u w:val="single"/>
        </w:rPr>
        <w:tab/>
      </w:r>
    </w:p>
    <w:sectPr w:rsidR="002E2F9E">
      <w:headerReference w:type="even" r:id="rId14"/>
      <w:headerReference w:type="default" r:id="rId15"/>
      <w:footerReference w:type="even" r:id="rId16"/>
      <w:footerReference w:type="default" r:id="rId17"/>
      <w:footerReference w:type="first" r:id="rId18"/>
      <w:endnotePr>
        <w:numFmt w:val="decimal"/>
      </w:endnotePr>
      <w:pgSz w:w="11907" w:h="16840"/>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F9E" w:rsidRDefault="002E2F9E"/>
  </w:endnote>
  <w:endnote w:type="continuationSeparator" w:id="0">
    <w:p w:rsidR="002E2F9E" w:rsidRDefault="00693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C39T30Lfz">
    <w:altName w:val="MT Extra"/>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F9E" w:rsidRDefault="00693232">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4A6AE9">
      <w:rPr>
        <w:b/>
        <w:noProof/>
        <w:sz w:val="18"/>
      </w:rPr>
      <w:t>2</w:t>
    </w:r>
    <w:r>
      <w:rPr>
        <w:b/>
        <w:sz w:val="18"/>
      </w:rPr>
      <w:fldChar w:fldCharType="end"/>
    </w:r>
    <w:r>
      <w:rPr>
        <w:sz w:val="18"/>
      </w:rP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F9E" w:rsidRDefault="00693232">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4A6AE9">
      <w:rPr>
        <w:b/>
        <w:noProof/>
        <w:sz w:val="18"/>
      </w:rPr>
      <w:t>3</w:t>
    </w:r>
    <w:r>
      <w:rPr>
        <w:b/>
        <w:sz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F9E" w:rsidRDefault="00693232">
    <w:pPr>
      <w:pStyle w:val="Footer"/>
    </w:pPr>
    <w:r>
      <w:rPr>
        <w:noProof/>
        <w:lang w:val="en-US"/>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180" cy="230505"/>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32400" cy="230400"/>
                  </a:xfrm>
                  <a:prstGeom prst="rect">
                    <a:avLst/>
                  </a:prstGeom>
                  <a:noFill/>
                </pic:spPr>
              </pic:pic>
            </a:graphicData>
          </a:graphic>
        </wp:anchor>
      </w:drawing>
    </w:r>
  </w:p>
  <w:p w:rsidR="002E2F9E" w:rsidRDefault="00693232">
    <w:pPr>
      <w:pStyle w:val="Footer"/>
      <w:ind w:right="1134"/>
      <w:rPr>
        <w:sz w:val="20"/>
      </w:rPr>
    </w:pPr>
    <w:r>
      <w:rPr>
        <w:sz w:val="20"/>
      </w:rPr>
      <w:t>GE.20-03893(E)</w:t>
    </w:r>
  </w:p>
  <w:p w:rsidR="002E2F9E" w:rsidRDefault="00693232">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A/HRC/43/L.1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https://undocs.org/m2/QRCode.ashx?DS=A/HRC/43/L.1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561975" cy="561975"/>
                  </a:xfrm>
                  <a:prstGeom prst="rect">
                    <a:avLst/>
                  </a:prstGeom>
                  <a:noFill/>
                  <a:ln>
                    <a:noFill/>
                  </a:ln>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F9E" w:rsidRDefault="002E2F9E"/>
  </w:footnote>
  <w:footnote w:type="continuationSeparator" w:id="0">
    <w:p w:rsidR="002E2F9E" w:rsidRDefault="00693232">
      <w:r>
        <w:continuationSeparator/>
      </w:r>
    </w:p>
  </w:footnote>
  <w:footnote w:id="1">
    <w:p w:rsidR="002E2F9E" w:rsidRDefault="00693232">
      <w:pPr>
        <w:pStyle w:val="FootnoteText"/>
      </w:pPr>
      <w:r>
        <w:rPr>
          <w:rStyle w:val="FootnoteReference"/>
        </w:rPr>
        <w:tab/>
      </w:r>
      <w:r>
        <w:rPr>
          <w:rStyle w:val="FootnoteReference"/>
          <w:sz w:val="20"/>
          <w:vertAlign w:val="baseline"/>
        </w:rPr>
        <w:t>*</w:t>
      </w:r>
      <w:r>
        <w:rPr>
          <w:rStyle w:val="FootnoteReference"/>
          <w:sz w:val="20"/>
          <w:vertAlign w:val="baseline"/>
        </w:rPr>
        <w:tab/>
      </w:r>
      <w:r>
        <w:t>State not a member of the Human Rights Council.</w:t>
      </w:r>
    </w:p>
  </w:footnote>
  <w:footnote w:id="2">
    <w:p w:rsidR="002E2F9E" w:rsidRDefault="00693232">
      <w:pPr>
        <w:pStyle w:val="FootnoteText"/>
        <w:rPr>
          <w:lang w:val="en-US"/>
        </w:rPr>
      </w:pPr>
      <w:r>
        <w:tab/>
      </w:r>
      <w:r>
        <w:rPr>
          <w:rStyle w:val="FootnoteReference"/>
        </w:rPr>
        <w:footnoteRef/>
      </w:r>
      <w:r>
        <w:t xml:space="preserve"> </w:t>
      </w:r>
      <w:r>
        <w:tab/>
        <w:t xml:space="preserve">See </w:t>
      </w:r>
      <w:r>
        <w:rPr>
          <w:lang w:val="en-US"/>
        </w:rPr>
        <w:t>A/HRC/43/45 and Adds.1 and 2.</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F9E" w:rsidRDefault="00693232">
    <w:pPr>
      <w:pStyle w:val="Header"/>
    </w:pPr>
    <w:r>
      <w:t>A/HRC/43/L.11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F9E" w:rsidRDefault="004A6AE9">
    <w:pPr>
      <w:pStyle w:val="Header"/>
      <w:jc w:val="right"/>
    </w:pPr>
    <w:r>
      <w:fldChar w:fldCharType="begin"/>
    </w:r>
    <w:r>
      <w:instrText xml:space="preserve"> TITLE  \* MERGEFORMAT </w:instrText>
    </w:r>
    <w:r>
      <w:fldChar w:fldCharType="separate"/>
    </w:r>
    <w:r w:rsidR="00693232">
      <w:t>A/HRC/43/L.11</w:t>
    </w:r>
    <w: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multilevel"/>
    <w:tmpl w:val="03F2036B"/>
    <w:lvl w:ilvl="0">
      <w:start w:val="1"/>
      <w:numFmt w:val="bullet"/>
      <w:pStyle w:val="Bullet1G"/>
      <w:lvlText w:val="•"/>
      <w:lvlJc w:val="left"/>
      <w:pPr>
        <w:tabs>
          <w:tab w:val="left" w:pos="1701"/>
        </w:tabs>
        <w:ind w:left="1701" w:hanging="170"/>
      </w:pPr>
      <w:rPr>
        <w:rFonts w:ascii="Times New Roman" w:hAnsi="Times New Roman"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
    <w:nsid w:val="0D954887"/>
    <w:multiLevelType w:val="multilevel"/>
    <w:tmpl w:val="0D954887"/>
    <w:lvl w:ilvl="0">
      <w:start w:val="1"/>
      <w:numFmt w:val="decimal"/>
      <w:pStyle w:val="ParNoG"/>
      <w:lvlText w:val="%1."/>
      <w:lvlJc w:val="left"/>
      <w:pPr>
        <w:tabs>
          <w:tab w:val="left" w:pos="1701"/>
        </w:tabs>
        <w:ind w:left="1134" w:firstLine="0"/>
      </w:pPr>
      <w:rPr>
        <w:rFonts w:ascii="Times New Roman" w:hAnsi="Times New Roman" w:hint="default"/>
        <w:b w:val="0"/>
        <w:i w:val="0"/>
        <w:sz w:val="2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nsid w:val="68862366"/>
    <w:multiLevelType w:val="multilevel"/>
    <w:tmpl w:val="68862366"/>
    <w:lvl w:ilvl="0">
      <w:start w:val="1"/>
      <w:numFmt w:val="bullet"/>
      <w:pStyle w:val="Bullet2G"/>
      <w:lvlText w:val="•"/>
      <w:lvlJc w:val="left"/>
      <w:pPr>
        <w:tabs>
          <w:tab w:val="left" w:pos="2268"/>
        </w:tabs>
        <w:ind w:left="2268" w:hanging="170"/>
      </w:pPr>
      <w:rPr>
        <w:rFonts w:ascii="Times New Roman" w:hAnsi="Times New Roman" w:cs="Times New Roman" w:hint="default"/>
        <w:b w:val="0"/>
        <w:i w:val="0"/>
        <w:sz w:val="20"/>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sus">
    <w15:presenceInfo w15:providerId="None" w15:userId="asus"/>
  </w15:person>
  <w15:person w15:author="TICHA Petra">
    <w15:presenceInfo w15:providerId="AD" w15:userId="S-1-5-21-3073366522-1976327825-2374869639-2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s-ES"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6CD"/>
    <w:rsid w:val="000063C1"/>
    <w:rsid w:val="00007F7F"/>
    <w:rsid w:val="00022DB5"/>
    <w:rsid w:val="000403D1"/>
    <w:rsid w:val="000449AA"/>
    <w:rsid w:val="00050F6B"/>
    <w:rsid w:val="00054FF6"/>
    <w:rsid w:val="0005662A"/>
    <w:rsid w:val="00072C8C"/>
    <w:rsid w:val="00073E70"/>
    <w:rsid w:val="000876EB"/>
    <w:rsid w:val="000912C2"/>
    <w:rsid w:val="00091419"/>
    <w:rsid w:val="000931C0"/>
    <w:rsid w:val="00095C05"/>
    <w:rsid w:val="000B175B"/>
    <w:rsid w:val="000B2851"/>
    <w:rsid w:val="000B3A0F"/>
    <w:rsid w:val="000B4091"/>
    <w:rsid w:val="000B4A3B"/>
    <w:rsid w:val="000C59D8"/>
    <w:rsid w:val="000D1851"/>
    <w:rsid w:val="000E0415"/>
    <w:rsid w:val="000F5D9F"/>
    <w:rsid w:val="00116D98"/>
    <w:rsid w:val="0014132D"/>
    <w:rsid w:val="00146D32"/>
    <w:rsid w:val="001509BA"/>
    <w:rsid w:val="001B4B04"/>
    <w:rsid w:val="001C6663"/>
    <w:rsid w:val="001C7895"/>
    <w:rsid w:val="001C7ACB"/>
    <w:rsid w:val="001D26DF"/>
    <w:rsid w:val="001E2790"/>
    <w:rsid w:val="001E4FA9"/>
    <w:rsid w:val="001F092D"/>
    <w:rsid w:val="00211E0B"/>
    <w:rsid w:val="00211E72"/>
    <w:rsid w:val="00214047"/>
    <w:rsid w:val="0022130F"/>
    <w:rsid w:val="00237785"/>
    <w:rsid w:val="002410DD"/>
    <w:rsid w:val="00241466"/>
    <w:rsid w:val="00253D58"/>
    <w:rsid w:val="00265B68"/>
    <w:rsid w:val="0027725F"/>
    <w:rsid w:val="002929B6"/>
    <w:rsid w:val="002A5144"/>
    <w:rsid w:val="002A7BAB"/>
    <w:rsid w:val="002C21F0"/>
    <w:rsid w:val="002E2EEC"/>
    <w:rsid w:val="002E2F9E"/>
    <w:rsid w:val="003107FA"/>
    <w:rsid w:val="003229D8"/>
    <w:rsid w:val="003314D1"/>
    <w:rsid w:val="00335A2F"/>
    <w:rsid w:val="00341937"/>
    <w:rsid w:val="003445F1"/>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970AA"/>
    <w:rsid w:val="004A6AE9"/>
    <w:rsid w:val="004B75D2"/>
    <w:rsid w:val="004D1140"/>
    <w:rsid w:val="004F55ED"/>
    <w:rsid w:val="005041C4"/>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25FA2"/>
    <w:rsid w:val="00640B26"/>
    <w:rsid w:val="00655B60"/>
    <w:rsid w:val="00670741"/>
    <w:rsid w:val="00693232"/>
    <w:rsid w:val="00696BD6"/>
    <w:rsid w:val="006A6B9D"/>
    <w:rsid w:val="006A7392"/>
    <w:rsid w:val="006B3189"/>
    <w:rsid w:val="006B7D65"/>
    <w:rsid w:val="006D6DA6"/>
    <w:rsid w:val="006E34FF"/>
    <w:rsid w:val="006E564B"/>
    <w:rsid w:val="006F13F0"/>
    <w:rsid w:val="006F5035"/>
    <w:rsid w:val="007065EB"/>
    <w:rsid w:val="00720183"/>
    <w:rsid w:val="0072632A"/>
    <w:rsid w:val="007333F5"/>
    <w:rsid w:val="0074200B"/>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979B1"/>
    <w:rsid w:val="008A6B25"/>
    <w:rsid w:val="008A6C4F"/>
    <w:rsid w:val="008B4455"/>
    <w:rsid w:val="008C1E4D"/>
    <w:rsid w:val="008E0E46"/>
    <w:rsid w:val="008F5828"/>
    <w:rsid w:val="0090452C"/>
    <w:rsid w:val="00907C3F"/>
    <w:rsid w:val="0092237C"/>
    <w:rsid w:val="0093707B"/>
    <w:rsid w:val="009400EB"/>
    <w:rsid w:val="009427E3"/>
    <w:rsid w:val="00946575"/>
    <w:rsid w:val="00956D9B"/>
    <w:rsid w:val="00963CBA"/>
    <w:rsid w:val="009654B7"/>
    <w:rsid w:val="00991261"/>
    <w:rsid w:val="009A0B83"/>
    <w:rsid w:val="009B3800"/>
    <w:rsid w:val="009C23EB"/>
    <w:rsid w:val="009D22AC"/>
    <w:rsid w:val="009D50DB"/>
    <w:rsid w:val="009E1C4E"/>
    <w:rsid w:val="00A0036A"/>
    <w:rsid w:val="00A05E0B"/>
    <w:rsid w:val="00A1427D"/>
    <w:rsid w:val="00A312CE"/>
    <w:rsid w:val="00A4634F"/>
    <w:rsid w:val="00A51CF3"/>
    <w:rsid w:val="00A72F22"/>
    <w:rsid w:val="00A73D32"/>
    <w:rsid w:val="00A748A6"/>
    <w:rsid w:val="00A879A4"/>
    <w:rsid w:val="00A87E95"/>
    <w:rsid w:val="00A92E29"/>
    <w:rsid w:val="00AA2E5A"/>
    <w:rsid w:val="00AC5AE2"/>
    <w:rsid w:val="00AD09E9"/>
    <w:rsid w:val="00AF0576"/>
    <w:rsid w:val="00AF3829"/>
    <w:rsid w:val="00B037F0"/>
    <w:rsid w:val="00B2327D"/>
    <w:rsid w:val="00B23DA3"/>
    <w:rsid w:val="00B2718F"/>
    <w:rsid w:val="00B30179"/>
    <w:rsid w:val="00B3317B"/>
    <w:rsid w:val="00B334DC"/>
    <w:rsid w:val="00B3631A"/>
    <w:rsid w:val="00B53013"/>
    <w:rsid w:val="00B66019"/>
    <w:rsid w:val="00B67F5E"/>
    <w:rsid w:val="00B73E65"/>
    <w:rsid w:val="00B81E12"/>
    <w:rsid w:val="00B87110"/>
    <w:rsid w:val="00B97FA8"/>
    <w:rsid w:val="00BC03B3"/>
    <w:rsid w:val="00BC1385"/>
    <w:rsid w:val="00BC74E9"/>
    <w:rsid w:val="00BE618E"/>
    <w:rsid w:val="00BE655C"/>
    <w:rsid w:val="00C06876"/>
    <w:rsid w:val="00C217E7"/>
    <w:rsid w:val="00C24693"/>
    <w:rsid w:val="00C35F0B"/>
    <w:rsid w:val="00C463DD"/>
    <w:rsid w:val="00C64458"/>
    <w:rsid w:val="00C745C3"/>
    <w:rsid w:val="00CA2A58"/>
    <w:rsid w:val="00CB083A"/>
    <w:rsid w:val="00CB5303"/>
    <w:rsid w:val="00CC0B55"/>
    <w:rsid w:val="00CC5AF3"/>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3EC0"/>
    <w:rsid w:val="00DE7E28"/>
    <w:rsid w:val="00E11593"/>
    <w:rsid w:val="00E12B6B"/>
    <w:rsid w:val="00E130AB"/>
    <w:rsid w:val="00E438D9"/>
    <w:rsid w:val="00E5644E"/>
    <w:rsid w:val="00E7260F"/>
    <w:rsid w:val="00E806EE"/>
    <w:rsid w:val="00E96630"/>
    <w:rsid w:val="00EB0FB9"/>
    <w:rsid w:val="00EB203D"/>
    <w:rsid w:val="00ED0CA9"/>
    <w:rsid w:val="00ED7A2A"/>
    <w:rsid w:val="00EE06CD"/>
    <w:rsid w:val="00EF1D7F"/>
    <w:rsid w:val="00EF5BDB"/>
    <w:rsid w:val="00F07FD9"/>
    <w:rsid w:val="00F23933"/>
    <w:rsid w:val="00F24119"/>
    <w:rsid w:val="00F40E75"/>
    <w:rsid w:val="00F42CD9"/>
    <w:rsid w:val="00F52936"/>
    <w:rsid w:val="00F54083"/>
    <w:rsid w:val="00F677CB"/>
    <w:rsid w:val="00F67B04"/>
    <w:rsid w:val="00FA7DF3"/>
    <w:rsid w:val="00FC68B7"/>
    <w:rsid w:val="00FD7C12"/>
    <w:rsid w:val="12CA25AB"/>
    <w:rsid w:val="166E2EC0"/>
    <w:rsid w:val="1E792A0D"/>
    <w:rsid w:val="2469243A"/>
    <w:rsid w:val="3A6C4813"/>
    <w:rsid w:val="3DB831B5"/>
    <w:rsid w:val="59F17C39"/>
    <w:rsid w:val="5B21744E"/>
    <w:rsid w:val="68433C27"/>
    <w:rsid w:val="6CD6018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pPr>
        <w:spacing w:after="160" w:line="259" w:lineRule="auto"/>
      </w:pPr>
    </w:pPrDefault>
  </w:docDefaults>
  <w:latentStyles w:defLockedState="0" w:defUIPriority="0" w:defSemiHidden="1" w:defUnhideWhenUsed="0" w:defQFormat="0" w:count="276">
    <w:lsdException w:name="Normal" w:semiHidden="0" w:qFormat="1"/>
    <w:lsdException w:name="heading 1" w:semiHidden="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semiHidden="0" w:qFormat="1"/>
    <w:lsdException w:name="annotation text" w:unhideWhenUsed="1"/>
    <w:lsdException w:name="header" w:semiHidden="0" w:qFormat="1"/>
    <w:lsdException w:name="footer" w:semiHidden="0" w:qFormat="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semiHidden="0" w:qFormat="1"/>
    <w:lsdException w:name="annotation reference" w:unhideWhenUsed="1"/>
    <w:lsdException w:name="line number" w:unhideWhenUsed="1"/>
    <w:lsdException w:name="page number" w:semiHidden="0" w:qFormat="1"/>
    <w:lsdException w:name="endnote reference" w:semiHidden="0" w:qFormat="1"/>
    <w:lsdException w:name="endnote text" w:semiHidden="0" w:qFormat="1"/>
    <w:lsdException w:name="table of authorities" w:unhideWhenUsed="1"/>
    <w:lsdException w:name="macro" w:unhideWhenUsed="1"/>
    <w:lsdException w:name="toa heading" w:unhideWhenUsed="1"/>
    <w:lsdException w:name="List" w:unhideWhenUsed="1"/>
    <w:lsdException w:name="List Bullet"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iPriority="99" w:unhideWhenUsed="1"/>
    <w:lsdException w:name="HTML Bottom of Form" w:uiPriority="99"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iPriority="99" w:unhideWhenUsed="1" w:qFormat="1"/>
    <w:lsdException w:name="annotation subject" w:unhideWhenUsed="1"/>
    <w:lsdException w:name="No List" w:uiPriority="99" w:unhideWhenUsed="1"/>
    <w:lsdException w:name="Outline List 1" w:uiPriority="99" w:unhideWhenUsed="1"/>
    <w:lsdException w:name="Outline List 2" w:uiPriority="99" w:unhideWhenUsed="1"/>
    <w:lsdException w:name="Outline List 3" w:uiPriority="99"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qFormat="1"/>
    <w:lsdException w:name="Table Grid" w:semiHidden="0" w:qFormat="1"/>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Placeholder Text" w:uiPriority="99"/>
    <w:lsdException w:name="No Spacing" w:semiHidden="0" w:uiPriority="9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99"/>
    <w:lsdException w:name="Quote" w:semiHidden="0" w:uiPriority="99"/>
    <w:lsdException w:name="Intense Quote" w:semiHidden="0" w:uiPriority="99"/>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suppressAutoHyphens/>
      <w:spacing w:line="240" w:lineRule="atLeast"/>
    </w:pPr>
    <w:rPr>
      <w:lang w:eastAsia="en-US"/>
    </w:rPr>
  </w:style>
  <w:style w:type="paragraph" w:styleId="Heading1">
    <w:name w:val="heading 1"/>
    <w:basedOn w:val="SingleTxtG"/>
    <w:next w:val="SingleTxtG"/>
    <w:qFormat/>
    <w:pPr>
      <w:spacing w:after="0" w:line="240" w:lineRule="auto"/>
      <w:ind w:right="0"/>
      <w:jc w:val="left"/>
      <w:outlineLvl w:val="0"/>
    </w:pPr>
  </w:style>
  <w:style w:type="paragraph" w:styleId="Heading2">
    <w:name w:val="heading 2"/>
    <w:basedOn w:val="Normal"/>
    <w:next w:val="Normal"/>
    <w:semiHidden/>
    <w:qFormat/>
    <w:pPr>
      <w:spacing w:line="240" w:lineRule="auto"/>
      <w:outlineLvl w:val="1"/>
    </w:pPr>
  </w:style>
  <w:style w:type="paragraph" w:styleId="Heading3">
    <w:name w:val="heading 3"/>
    <w:basedOn w:val="Normal"/>
    <w:next w:val="Normal"/>
    <w:semiHidden/>
    <w:qFormat/>
    <w:pPr>
      <w:spacing w:line="240" w:lineRule="auto"/>
      <w:outlineLvl w:val="2"/>
    </w:pPr>
  </w:style>
  <w:style w:type="paragraph" w:styleId="Heading4">
    <w:name w:val="heading 4"/>
    <w:basedOn w:val="Normal"/>
    <w:next w:val="Normal"/>
    <w:semiHidden/>
    <w:qFormat/>
    <w:pPr>
      <w:spacing w:line="240" w:lineRule="auto"/>
      <w:outlineLvl w:val="3"/>
    </w:pPr>
  </w:style>
  <w:style w:type="paragraph" w:styleId="Heading5">
    <w:name w:val="heading 5"/>
    <w:basedOn w:val="Normal"/>
    <w:next w:val="Normal"/>
    <w:semiHidden/>
    <w:qFormat/>
    <w:pPr>
      <w:spacing w:line="240" w:lineRule="auto"/>
      <w:outlineLvl w:val="4"/>
    </w:pPr>
  </w:style>
  <w:style w:type="paragraph" w:styleId="Heading6">
    <w:name w:val="heading 6"/>
    <w:basedOn w:val="Normal"/>
    <w:next w:val="Normal"/>
    <w:semiHidden/>
    <w:qFormat/>
    <w:pPr>
      <w:spacing w:line="240" w:lineRule="auto"/>
      <w:outlineLvl w:val="5"/>
    </w:pPr>
  </w:style>
  <w:style w:type="paragraph" w:styleId="Heading7">
    <w:name w:val="heading 7"/>
    <w:basedOn w:val="Normal"/>
    <w:next w:val="Normal"/>
    <w:semiHidden/>
    <w:qFormat/>
    <w:pPr>
      <w:spacing w:line="240" w:lineRule="auto"/>
      <w:outlineLvl w:val="6"/>
    </w:pPr>
  </w:style>
  <w:style w:type="paragraph" w:styleId="Heading8">
    <w:name w:val="heading 8"/>
    <w:basedOn w:val="Normal"/>
    <w:next w:val="Normal"/>
    <w:semiHidden/>
    <w:qFormat/>
    <w:pPr>
      <w:spacing w:line="240" w:lineRule="auto"/>
      <w:outlineLvl w:val="7"/>
    </w:pPr>
  </w:style>
  <w:style w:type="paragraph" w:styleId="Heading9">
    <w:name w:val="heading 9"/>
    <w:basedOn w:val="Normal"/>
    <w:next w:val="Normal"/>
    <w:semiHidden/>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pPr>
      <w:spacing w:after="120"/>
      <w:ind w:left="1134" w:right="1134"/>
      <w:jc w:val="both"/>
    </w:pPr>
  </w:style>
  <w:style w:type="paragraph" w:styleId="BalloonText">
    <w:name w:val="Balloon Text"/>
    <w:basedOn w:val="Normal"/>
    <w:link w:val="BalloonTextChar"/>
    <w:semiHidden/>
    <w:qFormat/>
    <w:pPr>
      <w:spacing w:line="240" w:lineRule="auto"/>
    </w:pPr>
    <w:rPr>
      <w:rFonts w:ascii="Tahoma" w:hAnsi="Tahoma" w:cs="Tahoma"/>
      <w:sz w:val="16"/>
      <w:szCs w:val="16"/>
    </w:rPr>
  </w:style>
  <w:style w:type="paragraph" w:styleId="CommentText">
    <w:name w:val="annotation text"/>
    <w:basedOn w:val="Normal"/>
    <w:semiHidden/>
    <w:unhideWhenUsed/>
  </w:style>
  <w:style w:type="paragraph" w:styleId="EndnoteText">
    <w:name w:val="endnote text"/>
    <w:basedOn w:val="FootnoteText"/>
    <w:qFormat/>
  </w:style>
  <w:style w:type="paragraph" w:styleId="FootnoteText">
    <w:name w:val="footnote text"/>
    <w:basedOn w:val="Normal"/>
    <w:qFormat/>
    <w:pPr>
      <w:tabs>
        <w:tab w:val="right" w:pos="1021"/>
      </w:tabs>
      <w:spacing w:line="220" w:lineRule="exact"/>
      <w:ind w:left="1134" w:right="1134" w:hanging="1134"/>
    </w:pPr>
    <w:rPr>
      <w:sz w:val="18"/>
    </w:rPr>
  </w:style>
  <w:style w:type="paragraph" w:styleId="Footer">
    <w:name w:val="footer"/>
    <w:basedOn w:val="Normal"/>
    <w:qFormat/>
    <w:pPr>
      <w:spacing w:line="240" w:lineRule="auto"/>
    </w:pPr>
    <w:rPr>
      <w:sz w:val="16"/>
    </w:rPr>
  </w:style>
  <w:style w:type="paragraph" w:styleId="Header">
    <w:name w:val="header"/>
    <w:basedOn w:val="Normal"/>
    <w:qFormat/>
    <w:pPr>
      <w:pBdr>
        <w:bottom w:val="single" w:sz="4" w:space="4" w:color="auto"/>
      </w:pBdr>
      <w:spacing w:line="240" w:lineRule="auto"/>
    </w:pPr>
    <w:rPr>
      <w:b/>
      <w:sz w:val="18"/>
    </w:rPr>
  </w:style>
  <w:style w:type="character" w:styleId="EndnoteReference">
    <w:name w:val="endnote reference"/>
    <w:qFormat/>
    <w:rPr>
      <w:rFonts w:ascii="Times New Roman" w:hAnsi="Times New Roman"/>
      <w:sz w:val="18"/>
      <w:vertAlign w:val="superscript"/>
    </w:rPr>
  </w:style>
  <w:style w:type="character" w:styleId="FollowedHyperlink">
    <w:name w:val="FollowedHyperlink"/>
    <w:semiHidden/>
    <w:rPr>
      <w:color w:val="auto"/>
      <w:u w:val="none"/>
    </w:rPr>
  </w:style>
  <w:style w:type="character" w:styleId="FootnoteReference">
    <w:name w:val="footnote reference"/>
    <w:qFormat/>
    <w:rPr>
      <w:rFonts w:ascii="Times New Roman" w:hAnsi="Times New Roman"/>
      <w:sz w:val="18"/>
      <w:vertAlign w:val="superscript"/>
    </w:rPr>
  </w:style>
  <w:style w:type="character" w:styleId="Hyperlink">
    <w:name w:val="Hyperlink"/>
    <w:semiHidden/>
    <w:rPr>
      <w:color w:val="auto"/>
      <w:u w:val="none"/>
    </w:rPr>
  </w:style>
  <w:style w:type="character" w:styleId="PageNumber">
    <w:name w:val="page number"/>
    <w:qFormat/>
    <w:rPr>
      <w:rFonts w:ascii="Times New Roman" w:hAnsi="Times New Roman"/>
      <w:b/>
      <w:sz w:val="18"/>
    </w:rPr>
  </w:style>
  <w:style w:type="table" w:styleId="TableGrid">
    <w:name w:val="Table Grid"/>
    <w:basedOn w:val="TableNormal"/>
    <w:semiHidden/>
    <w:qFormat/>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HMG">
    <w:name w:val="_ H __M_G"/>
    <w:basedOn w:val="Normal"/>
    <w:next w:val="Normal"/>
    <w:qFormat/>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pPr>
      <w:keepNext/>
      <w:keepLines/>
      <w:tabs>
        <w:tab w:val="right" w:pos="851"/>
      </w:tabs>
      <w:spacing w:before="360" w:after="240" w:line="300" w:lineRule="exact"/>
      <w:ind w:left="1134" w:right="1134" w:hanging="1134"/>
    </w:pPr>
    <w:rPr>
      <w:b/>
      <w:sz w:val="28"/>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qFormat/>
    <w:pPr>
      <w:numPr>
        <w:numId w:val="1"/>
      </w:numPr>
      <w:spacing w:after="120"/>
      <w:ind w:right="1134"/>
      <w:jc w:val="both"/>
    </w:pPr>
  </w:style>
  <w:style w:type="paragraph" w:customStyle="1" w:styleId="Bullet2G">
    <w:name w:val="_Bullet 2_G"/>
    <w:basedOn w:val="Normal"/>
    <w:qFormat/>
    <w:pPr>
      <w:numPr>
        <w:numId w:val="2"/>
      </w:numPr>
      <w:spacing w:after="120"/>
      <w:ind w:right="1134"/>
      <w:jc w:val="both"/>
    </w:pPr>
  </w:style>
  <w:style w:type="paragraph" w:customStyle="1" w:styleId="H1G">
    <w:name w:val="_ H_1_G"/>
    <w:basedOn w:val="Normal"/>
    <w:next w:val="Normal"/>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pPr>
      <w:keepNext/>
      <w:keepLines/>
      <w:tabs>
        <w:tab w:val="right" w:pos="851"/>
      </w:tabs>
      <w:spacing w:before="240" w:after="120" w:line="240" w:lineRule="exact"/>
      <w:ind w:left="1134" w:right="1134" w:hanging="1134"/>
    </w:pPr>
  </w:style>
  <w:style w:type="character" w:customStyle="1" w:styleId="BalloonTextChar">
    <w:name w:val="Balloon Text Char"/>
    <w:link w:val="BalloonText"/>
    <w:semiHidden/>
    <w:rPr>
      <w:rFonts w:ascii="Tahoma" w:hAnsi="Tahoma" w:cs="Tahoma"/>
      <w:sz w:val="16"/>
      <w:szCs w:val="16"/>
      <w:lang w:val="en-GB" w:eastAsia="en-US"/>
    </w:rPr>
  </w:style>
  <w:style w:type="paragraph" w:customStyle="1" w:styleId="ParNoG">
    <w:name w:val="_ParNo_G"/>
    <w:basedOn w:val="SingleTxtG"/>
    <w:qFormat/>
    <w:pPr>
      <w:numPr>
        <w:numId w:val="3"/>
      </w:numPr>
      <w:kinsoku w:val="0"/>
      <w:overflowPunct w:val="0"/>
      <w:autoSpaceDE w:val="0"/>
      <w:autoSpaceDN w:val="0"/>
      <w:adjustRightInd w:val="0"/>
      <w:snapToGrid w:val="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pPr>
        <w:spacing w:after="160" w:line="259" w:lineRule="auto"/>
      </w:pPr>
    </w:pPrDefault>
  </w:docDefaults>
  <w:latentStyles w:defLockedState="0" w:defUIPriority="0" w:defSemiHidden="1" w:defUnhideWhenUsed="0" w:defQFormat="0" w:count="276">
    <w:lsdException w:name="Normal" w:semiHidden="0" w:qFormat="1"/>
    <w:lsdException w:name="heading 1" w:semiHidden="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semiHidden="0" w:qFormat="1"/>
    <w:lsdException w:name="annotation text" w:unhideWhenUsed="1"/>
    <w:lsdException w:name="header" w:semiHidden="0" w:qFormat="1"/>
    <w:lsdException w:name="footer" w:semiHidden="0" w:qFormat="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semiHidden="0" w:qFormat="1"/>
    <w:lsdException w:name="annotation reference" w:unhideWhenUsed="1"/>
    <w:lsdException w:name="line number" w:unhideWhenUsed="1"/>
    <w:lsdException w:name="page number" w:semiHidden="0" w:qFormat="1"/>
    <w:lsdException w:name="endnote reference" w:semiHidden="0" w:qFormat="1"/>
    <w:lsdException w:name="endnote text" w:semiHidden="0" w:qFormat="1"/>
    <w:lsdException w:name="table of authorities" w:unhideWhenUsed="1"/>
    <w:lsdException w:name="macro" w:unhideWhenUsed="1"/>
    <w:lsdException w:name="toa heading" w:unhideWhenUsed="1"/>
    <w:lsdException w:name="List" w:unhideWhenUsed="1"/>
    <w:lsdException w:name="List Bullet"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iPriority="99" w:unhideWhenUsed="1"/>
    <w:lsdException w:name="HTML Bottom of Form" w:uiPriority="99"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iPriority="99" w:unhideWhenUsed="1" w:qFormat="1"/>
    <w:lsdException w:name="annotation subject" w:unhideWhenUsed="1"/>
    <w:lsdException w:name="No List" w:uiPriority="99" w:unhideWhenUsed="1"/>
    <w:lsdException w:name="Outline List 1" w:uiPriority="99" w:unhideWhenUsed="1"/>
    <w:lsdException w:name="Outline List 2" w:uiPriority="99" w:unhideWhenUsed="1"/>
    <w:lsdException w:name="Outline List 3" w:uiPriority="99"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qFormat="1"/>
    <w:lsdException w:name="Table Grid" w:semiHidden="0" w:qFormat="1"/>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Placeholder Text" w:uiPriority="99"/>
    <w:lsdException w:name="No Spacing" w:semiHidden="0" w:uiPriority="9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99"/>
    <w:lsdException w:name="Quote" w:semiHidden="0" w:uiPriority="99"/>
    <w:lsdException w:name="Intense Quote" w:semiHidden="0" w:uiPriority="99"/>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suppressAutoHyphens/>
      <w:spacing w:line="240" w:lineRule="atLeast"/>
    </w:pPr>
    <w:rPr>
      <w:lang w:eastAsia="en-US"/>
    </w:rPr>
  </w:style>
  <w:style w:type="paragraph" w:styleId="Heading1">
    <w:name w:val="heading 1"/>
    <w:basedOn w:val="SingleTxtG"/>
    <w:next w:val="SingleTxtG"/>
    <w:qFormat/>
    <w:pPr>
      <w:spacing w:after="0" w:line="240" w:lineRule="auto"/>
      <w:ind w:right="0"/>
      <w:jc w:val="left"/>
      <w:outlineLvl w:val="0"/>
    </w:pPr>
  </w:style>
  <w:style w:type="paragraph" w:styleId="Heading2">
    <w:name w:val="heading 2"/>
    <w:basedOn w:val="Normal"/>
    <w:next w:val="Normal"/>
    <w:semiHidden/>
    <w:qFormat/>
    <w:pPr>
      <w:spacing w:line="240" w:lineRule="auto"/>
      <w:outlineLvl w:val="1"/>
    </w:pPr>
  </w:style>
  <w:style w:type="paragraph" w:styleId="Heading3">
    <w:name w:val="heading 3"/>
    <w:basedOn w:val="Normal"/>
    <w:next w:val="Normal"/>
    <w:semiHidden/>
    <w:qFormat/>
    <w:pPr>
      <w:spacing w:line="240" w:lineRule="auto"/>
      <w:outlineLvl w:val="2"/>
    </w:pPr>
  </w:style>
  <w:style w:type="paragraph" w:styleId="Heading4">
    <w:name w:val="heading 4"/>
    <w:basedOn w:val="Normal"/>
    <w:next w:val="Normal"/>
    <w:semiHidden/>
    <w:qFormat/>
    <w:pPr>
      <w:spacing w:line="240" w:lineRule="auto"/>
      <w:outlineLvl w:val="3"/>
    </w:pPr>
  </w:style>
  <w:style w:type="paragraph" w:styleId="Heading5">
    <w:name w:val="heading 5"/>
    <w:basedOn w:val="Normal"/>
    <w:next w:val="Normal"/>
    <w:semiHidden/>
    <w:qFormat/>
    <w:pPr>
      <w:spacing w:line="240" w:lineRule="auto"/>
      <w:outlineLvl w:val="4"/>
    </w:pPr>
  </w:style>
  <w:style w:type="paragraph" w:styleId="Heading6">
    <w:name w:val="heading 6"/>
    <w:basedOn w:val="Normal"/>
    <w:next w:val="Normal"/>
    <w:semiHidden/>
    <w:qFormat/>
    <w:pPr>
      <w:spacing w:line="240" w:lineRule="auto"/>
      <w:outlineLvl w:val="5"/>
    </w:pPr>
  </w:style>
  <w:style w:type="paragraph" w:styleId="Heading7">
    <w:name w:val="heading 7"/>
    <w:basedOn w:val="Normal"/>
    <w:next w:val="Normal"/>
    <w:semiHidden/>
    <w:qFormat/>
    <w:pPr>
      <w:spacing w:line="240" w:lineRule="auto"/>
      <w:outlineLvl w:val="6"/>
    </w:pPr>
  </w:style>
  <w:style w:type="paragraph" w:styleId="Heading8">
    <w:name w:val="heading 8"/>
    <w:basedOn w:val="Normal"/>
    <w:next w:val="Normal"/>
    <w:semiHidden/>
    <w:qFormat/>
    <w:pPr>
      <w:spacing w:line="240" w:lineRule="auto"/>
      <w:outlineLvl w:val="7"/>
    </w:pPr>
  </w:style>
  <w:style w:type="paragraph" w:styleId="Heading9">
    <w:name w:val="heading 9"/>
    <w:basedOn w:val="Normal"/>
    <w:next w:val="Normal"/>
    <w:semiHidden/>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pPr>
      <w:spacing w:after="120"/>
      <w:ind w:left="1134" w:right="1134"/>
      <w:jc w:val="both"/>
    </w:pPr>
  </w:style>
  <w:style w:type="paragraph" w:styleId="BalloonText">
    <w:name w:val="Balloon Text"/>
    <w:basedOn w:val="Normal"/>
    <w:link w:val="BalloonTextChar"/>
    <w:semiHidden/>
    <w:qFormat/>
    <w:pPr>
      <w:spacing w:line="240" w:lineRule="auto"/>
    </w:pPr>
    <w:rPr>
      <w:rFonts w:ascii="Tahoma" w:hAnsi="Tahoma" w:cs="Tahoma"/>
      <w:sz w:val="16"/>
      <w:szCs w:val="16"/>
    </w:rPr>
  </w:style>
  <w:style w:type="paragraph" w:styleId="CommentText">
    <w:name w:val="annotation text"/>
    <w:basedOn w:val="Normal"/>
    <w:semiHidden/>
    <w:unhideWhenUsed/>
  </w:style>
  <w:style w:type="paragraph" w:styleId="EndnoteText">
    <w:name w:val="endnote text"/>
    <w:basedOn w:val="FootnoteText"/>
    <w:qFormat/>
  </w:style>
  <w:style w:type="paragraph" w:styleId="FootnoteText">
    <w:name w:val="footnote text"/>
    <w:basedOn w:val="Normal"/>
    <w:qFormat/>
    <w:pPr>
      <w:tabs>
        <w:tab w:val="right" w:pos="1021"/>
      </w:tabs>
      <w:spacing w:line="220" w:lineRule="exact"/>
      <w:ind w:left="1134" w:right="1134" w:hanging="1134"/>
    </w:pPr>
    <w:rPr>
      <w:sz w:val="18"/>
    </w:rPr>
  </w:style>
  <w:style w:type="paragraph" w:styleId="Footer">
    <w:name w:val="footer"/>
    <w:basedOn w:val="Normal"/>
    <w:qFormat/>
    <w:pPr>
      <w:spacing w:line="240" w:lineRule="auto"/>
    </w:pPr>
    <w:rPr>
      <w:sz w:val="16"/>
    </w:rPr>
  </w:style>
  <w:style w:type="paragraph" w:styleId="Header">
    <w:name w:val="header"/>
    <w:basedOn w:val="Normal"/>
    <w:qFormat/>
    <w:pPr>
      <w:pBdr>
        <w:bottom w:val="single" w:sz="4" w:space="4" w:color="auto"/>
      </w:pBdr>
      <w:spacing w:line="240" w:lineRule="auto"/>
    </w:pPr>
    <w:rPr>
      <w:b/>
      <w:sz w:val="18"/>
    </w:rPr>
  </w:style>
  <w:style w:type="character" w:styleId="EndnoteReference">
    <w:name w:val="endnote reference"/>
    <w:qFormat/>
    <w:rPr>
      <w:rFonts w:ascii="Times New Roman" w:hAnsi="Times New Roman"/>
      <w:sz w:val="18"/>
      <w:vertAlign w:val="superscript"/>
    </w:rPr>
  </w:style>
  <w:style w:type="character" w:styleId="FollowedHyperlink">
    <w:name w:val="FollowedHyperlink"/>
    <w:semiHidden/>
    <w:rPr>
      <w:color w:val="auto"/>
      <w:u w:val="none"/>
    </w:rPr>
  </w:style>
  <w:style w:type="character" w:styleId="FootnoteReference">
    <w:name w:val="footnote reference"/>
    <w:qFormat/>
    <w:rPr>
      <w:rFonts w:ascii="Times New Roman" w:hAnsi="Times New Roman"/>
      <w:sz w:val="18"/>
      <w:vertAlign w:val="superscript"/>
    </w:rPr>
  </w:style>
  <w:style w:type="character" w:styleId="Hyperlink">
    <w:name w:val="Hyperlink"/>
    <w:semiHidden/>
    <w:rPr>
      <w:color w:val="auto"/>
      <w:u w:val="none"/>
    </w:rPr>
  </w:style>
  <w:style w:type="character" w:styleId="PageNumber">
    <w:name w:val="page number"/>
    <w:qFormat/>
    <w:rPr>
      <w:rFonts w:ascii="Times New Roman" w:hAnsi="Times New Roman"/>
      <w:b/>
      <w:sz w:val="18"/>
    </w:rPr>
  </w:style>
  <w:style w:type="table" w:styleId="TableGrid">
    <w:name w:val="Table Grid"/>
    <w:basedOn w:val="TableNormal"/>
    <w:semiHidden/>
    <w:qFormat/>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HMG">
    <w:name w:val="_ H __M_G"/>
    <w:basedOn w:val="Normal"/>
    <w:next w:val="Normal"/>
    <w:qFormat/>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pPr>
      <w:keepNext/>
      <w:keepLines/>
      <w:tabs>
        <w:tab w:val="right" w:pos="851"/>
      </w:tabs>
      <w:spacing w:before="360" w:after="240" w:line="300" w:lineRule="exact"/>
      <w:ind w:left="1134" w:right="1134" w:hanging="1134"/>
    </w:pPr>
    <w:rPr>
      <w:b/>
      <w:sz w:val="28"/>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qFormat/>
    <w:pPr>
      <w:numPr>
        <w:numId w:val="1"/>
      </w:numPr>
      <w:spacing w:after="120"/>
      <w:ind w:right="1134"/>
      <w:jc w:val="both"/>
    </w:pPr>
  </w:style>
  <w:style w:type="paragraph" w:customStyle="1" w:styleId="Bullet2G">
    <w:name w:val="_Bullet 2_G"/>
    <w:basedOn w:val="Normal"/>
    <w:qFormat/>
    <w:pPr>
      <w:numPr>
        <w:numId w:val="2"/>
      </w:numPr>
      <w:spacing w:after="120"/>
      <w:ind w:right="1134"/>
      <w:jc w:val="both"/>
    </w:pPr>
  </w:style>
  <w:style w:type="paragraph" w:customStyle="1" w:styleId="H1G">
    <w:name w:val="_ H_1_G"/>
    <w:basedOn w:val="Normal"/>
    <w:next w:val="Normal"/>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pPr>
      <w:keepNext/>
      <w:keepLines/>
      <w:tabs>
        <w:tab w:val="right" w:pos="851"/>
      </w:tabs>
      <w:spacing w:before="240" w:after="120" w:line="240" w:lineRule="exact"/>
      <w:ind w:left="1134" w:right="1134" w:hanging="1134"/>
    </w:pPr>
  </w:style>
  <w:style w:type="character" w:customStyle="1" w:styleId="BalloonTextChar">
    <w:name w:val="Balloon Text Char"/>
    <w:link w:val="BalloonText"/>
    <w:semiHidden/>
    <w:rPr>
      <w:rFonts w:ascii="Tahoma" w:hAnsi="Tahoma" w:cs="Tahoma"/>
      <w:sz w:val="16"/>
      <w:szCs w:val="16"/>
      <w:lang w:val="en-GB" w:eastAsia="en-US"/>
    </w:rPr>
  </w:style>
  <w:style w:type="paragraph" w:customStyle="1" w:styleId="ParNoG">
    <w:name w:val="_ParNo_G"/>
    <w:basedOn w:val="SingleTxtG"/>
    <w:qFormat/>
    <w:pPr>
      <w:numPr>
        <w:numId w:val="3"/>
      </w:numPr>
      <w:kinsoku w:val="0"/>
      <w:overflowPunct w:val="0"/>
      <w:autoSpaceDE w:val="0"/>
      <w:autoSpaceDN w:val="0"/>
      <w:adjustRightInd w:val="0"/>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settings" Target="settings.xml"/><Relationship Id="rId20" Type="http://schemas.openxmlformats.org/officeDocument/2006/relationships/theme" Target="theme/theme1.xml"/><Relationship Id="rId21" Type="http://schemas.microsoft.com/office/2011/relationships/people" Target="people.xml"/><Relationship Id="rId10" Type="http://schemas.openxmlformats.org/officeDocument/2006/relationships/webSettings" Target="webSettings.xml"/><Relationship Id="rId11" Type="http://schemas.openxmlformats.org/officeDocument/2006/relationships/footnotes" Target="footnotes.xml"/><Relationship Id="rId12" Type="http://schemas.openxmlformats.org/officeDocument/2006/relationships/endnotes" Target="endnotes.xml"/><Relationship Id="rId13" Type="http://schemas.openxmlformats.org/officeDocument/2006/relationships/image" Target="media/image1.wmf"/><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microsoft.com/office/2007/relationships/stylesWithEffects" Target="stylesWithEffects.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GIF"/></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3 - Oral revisions</Type_x0020_of_x0020_Document>
    <Symbol_x0020_Number xmlns="03f70f19-e89e-44b9-ac87-203e4f9d8d9f" xsi:nil="true"/>
    <Voting_x0020_Process_x0020_Order xmlns="03f70f19-e89e-44b9-ac87-203e4f9d8d9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6778C3D0DC6B4BAF8F1E2E7D9598D6" ma:contentTypeVersion="17" ma:contentTypeDescription="Create a new document." ma:contentTypeScope="" ma:versionID="1b1f66ec22f8287d0a9588ca0604eee6">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E550F-9FBB-4CBC-A691-957C4AAF99CD}">
  <ds:schemaRefs>
    <ds:schemaRef ds:uri="http://schemas.microsoft.com/office/2006/metadata/properties"/>
    <ds:schemaRef ds:uri="http://schemas.microsoft.com/office/infopath/2007/PartnerControls"/>
    <ds:schemaRef ds:uri="03f70f19-e89e-44b9-ac87-203e4f9d8d9f"/>
  </ds:schemaRefs>
</ds:datastoreItem>
</file>

<file path=customXml/itemProps2.xml><?xml version="1.0" encoding="utf-8"?>
<ds:datastoreItem xmlns:ds="http://schemas.openxmlformats.org/officeDocument/2006/customXml" ds:itemID="{C72270CA-9D14-48AE-A695-FB6148628019}">
  <ds:schemaRefs>
    <ds:schemaRef ds:uri="http://schemas.microsoft.com/sharepoint/v3/contenttype/forms"/>
  </ds:schemaRefs>
</ds:datastoreItem>
</file>

<file path=customXml/itemProps3.xml><?xml version="1.0" encoding="utf-8"?>
<ds:datastoreItem xmlns:ds="http://schemas.openxmlformats.org/officeDocument/2006/customXml" ds:itemID="{44FC514E-3A11-4D58-8B00-E3D5A576CC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f70f19-e89e-44b9-ac87-203e4f9d8d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5A715AF8-9ED9-B54C-8C00-AFD8C2535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\UN-Docs2017\Templates\A\A_E.dotm</Template>
  <TotalTime>1</TotalTime>
  <Pages>3</Pages>
  <Words>837</Words>
  <Characters>4772</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A/HRC/43/L.11</vt:lpstr>
    </vt:vector>
  </TitlesOfParts>
  <Company>CSD</Company>
  <LinksUpToDate>false</LinksUpToDate>
  <CharactersWithSpaces>5598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A/HRC/43/L.11</dc:title>
  <dc:subject>2003893</dc:subject>
  <dc:creator>Sumiko IHARA</dc:creator>
  <cp:lastModifiedBy>URG 5</cp:lastModifiedBy>
  <cp:revision>2</cp:revision>
  <cp:lastPrinted>2020-03-19T15:57:00Z</cp:lastPrinted>
  <dcterms:created xsi:type="dcterms:W3CDTF">2020-06-19T12:41:00Z</dcterms:created>
  <dcterms:modified xsi:type="dcterms:W3CDTF">2020-06-19T12:41:00Z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1033-11.2.0.9259</vt:lpwstr>
  </property>
  <property fmtid="{D5CDD505-2E9C-101B-9397-08002B2CF9AE}" pid="3" name="ContentTypeId">
    <vt:lpwstr>0x010100EB6778C3D0DC6B4BAF8F1E2E7D9598D6</vt:lpwstr>
  </property>
</Properties>
</file>