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1"/>
        <w:tblW w:w="963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Change w:id="40" w:author="Burkina Miper Genève" w:date="2020-06-19T11:42:00Z">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PrChange>
      </w:tblPr>
      <w:tblGrid>
        <w:gridCol w:w="1259"/>
        <w:gridCol w:w="2236"/>
        <w:gridCol w:w="3214"/>
        <w:gridCol w:w="2930"/>
        <w:tblGridChange w:id="41">
          <w:tblGrid>
            <w:gridCol w:w="1259"/>
            <w:gridCol w:w="2236"/>
            <w:gridCol w:w="3214"/>
            <w:gridCol w:w="2930"/>
          </w:tblGrid>
        </w:tblGridChange>
      </w:tblGrid>
      <w:tr w:rsidR="00CA33FF" w14:paraId="4E0F3E57" w14:textId="77777777">
        <w:trPr>
          <w:trHeight w:val="691"/>
          <w:trPrChange w:id="42" w:author="Burkina Miper Genève" w:date="2020-06-19T11:42:00Z">
            <w:trPr>
              <w:trHeight w:val="851"/>
            </w:trPr>
          </w:trPrChange>
        </w:trPr>
        <w:tc>
          <w:tcPr>
            <w:tcW w:w="1259" w:type="dxa"/>
            <w:tcBorders>
              <w:top w:val="nil"/>
              <w:left w:val="nil"/>
              <w:bottom w:val="single" w:sz="4" w:space="0" w:color="000000"/>
              <w:right w:val="nil"/>
            </w:tcBorders>
            <w:shd w:val="clear" w:color="auto" w:fill="auto"/>
            <w:tcMar>
              <w:top w:w="80" w:type="dxa"/>
              <w:left w:w="80" w:type="dxa"/>
              <w:bottom w:w="80" w:type="dxa"/>
              <w:right w:w="80" w:type="dxa"/>
            </w:tcMar>
            <w:tcPrChange w:id="43" w:author="Burkina Miper Genève" w:date="2020-06-19T11:42:00Z">
              <w:tcPr>
                <w:tcW w:w="1259" w:type="dxa"/>
                <w:tcBorders>
                  <w:top w:val="nil"/>
                  <w:left w:val="nil"/>
                  <w:bottom w:val="single" w:sz="4" w:space="0" w:color="auto"/>
                  <w:right w:val="nil"/>
                </w:tcBorders>
              </w:tcPr>
            </w:tcPrChange>
          </w:tcPr>
          <w:p w14:paraId="0C9B269D" w14:textId="77777777" w:rsidR="00CA33FF" w:rsidRDefault="00CA33FF">
            <w:pPr>
              <w:pPrChange w:id="44" w:author="Burkina Miper Genève" w:date="2020-06-19T11:42:00Z">
                <w:pPr>
                  <w:framePr w:hSpace="142" w:wrap="around" w:vAnchor="page" w:hAnchor="page" w:x="1134" w:y="284"/>
                  <w:tabs>
                    <w:tab w:val="right" w:pos="850"/>
                    <w:tab w:val="left" w:pos="1134"/>
                    <w:tab w:val="right" w:leader="dot" w:pos="8504"/>
                  </w:tabs>
                  <w:spacing w:before="360" w:after="240"/>
                  <w:suppressOverlap/>
                </w:pPr>
              </w:pPrChange>
            </w:pPr>
          </w:p>
        </w:tc>
        <w:tc>
          <w:tcPr>
            <w:tcW w:w="2236" w:type="dxa"/>
            <w:tcBorders>
              <w:top w:val="nil"/>
              <w:left w:val="nil"/>
              <w:bottom w:val="single" w:sz="4" w:space="0" w:color="000000"/>
              <w:right w:val="nil"/>
            </w:tcBorders>
            <w:shd w:val="clear" w:color="auto" w:fill="auto"/>
            <w:tcMar>
              <w:top w:w="80" w:type="dxa"/>
              <w:left w:w="80" w:type="dxa"/>
              <w:bottom w:w="80" w:type="dxa"/>
              <w:right w:w="80" w:type="dxa"/>
            </w:tcMar>
            <w:vAlign w:val="bottom"/>
            <w:tcPrChange w:id="45" w:author="Burkina Miper Genève" w:date="2020-06-19T11:42:00Z">
              <w:tcPr>
                <w:tcW w:w="2236" w:type="dxa"/>
                <w:tcBorders>
                  <w:top w:val="nil"/>
                  <w:left w:val="nil"/>
                  <w:bottom w:val="single" w:sz="4" w:space="0" w:color="auto"/>
                  <w:right w:val="nil"/>
                </w:tcBorders>
                <w:vAlign w:val="bottom"/>
              </w:tcPr>
            </w:tcPrChange>
          </w:tcPr>
          <w:p w14:paraId="37250FA1" w14:textId="77777777" w:rsidR="00CA33FF" w:rsidRDefault="00841B57">
            <w:pPr>
              <w:pStyle w:val="Body"/>
              <w:spacing w:after="80" w:line="300" w:lineRule="exact"/>
              <w:rPr>
                <w:rPrChange w:id="46" w:author="Burkina Miper Genève" w:date="2020-06-19T11:42:00Z">
                  <w:rPr>
                    <w:sz w:val="28"/>
                  </w:rPr>
                </w:rPrChange>
              </w:rPr>
              <w:pPrChange w:id="47" w:author="Burkina Miper Genève" w:date="2020-06-19T11:42:00Z">
                <w:pPr>
                  <w:framePr w:hSpace="142" w:wrap="around" w:vAnchor="page" w:hAnchor="page" w:x="1134" w:y="284"/>
                  <w:spacing w:after="80" w:line="300" w:lineRule="exact"/>
                  <w:suppressOverlap/>
                </w:pPr>
              </w:pPrChange>
            </w:pPr>
            <w:r>
              <w:rPr>
                <w:sz w:val="28"/>
                <w:lang w:val="en-US"/>
                <w:rPrChange w:id="48" w:author="Burkina Miper Genève" w:date="2020-06-19T11:42:00Z">
                  <w:rPr>
                    <w:rFonts w:eastAsia="Arial Unicode MS"/>
                    <w:sz w:val="28"/>
                    <w:szCs w:val="24"/>
                    <w:lang w:val="en-US"/>
                  </w:rPr>
                </w:rPrChange>
              </w:rPr>
              <w:t>United Nations</w:t>
            </w:r>
          </w:p>
        </w:tc>
        <w:tc>
          <w:tcPr>
            <w:tcW w:w="6144" w:type="dxa"/>
            <w:gridSpan w:val="2"/>
            <w:tcBorders>
              <w:top w:val="nil"/>
              <w:left w:val="nil"/>
              <w:bottom w:val="single" w:sz="4" w:space="0" w:color="000000"/>
              <w:right w:val="nil"/>
            </w:tcBorders>
            <w:shd w:val="clear" w:color="auto" w:fill="auto"/>
            <w:tcMar>
              <w:top w:w="80" w:type="dxa"/>
              <w:left w:w="80" w:type="dxa"/>
              <w:bottom w:w="80" w:type="dxa"/>
              <w:right w:w="80" w:type="dxa"/>
            </w:tcMar>
            <w:vAlign w:val="bottom"/>
            <w:tcPrChange w:id="49" w:author="Burkina Miper Genève" w:date="2020-06-19T11:42:00Z">
              <w:tcPr>
                <w:tcW w:w="6144" w:type="dxa"/>
                <w:gridSpan w:val="2"/>
                <w:tcBorders>
                  <w:top w:val="nil"/>
                  <w:left w:val="nil"/>
                  <w:bottom w:val="single" w:sz="4" w:space="0" w:color="auto"/>
                  <w:right w:val="nil"/>
                </w:tcBorders>
                <w:vAlign w:val="bottom"/>
              </w:tcPr>
            </w:tcPrChange>
          </w:tcPr>
          <w:p w14:paraId="23D56EFA" w14:textId="77777777" w:rsidR="00CA33FF" w:rsidRDefault="00841B57">
            <w:pPr>
              <w:pStyle w:val="Body"/>
              <w:jc w:val="right"/>
              <w:pPrChange w:id="50" w:author="Burkina Miper Genève" w:date="2020-06-19T11:42:00Z">
                <w:pPr>
                  <w:framePr w:hSpace="142" w:wrap="around" w:vAnchor="page" w:hAnchor="page" w:x="1134" w:y="284"/>
                  <w:suppressOverlap/>
                  <w:jc w:val="right"/>
                </w:pPr>
              </w:pPrChange>
            </w:pPr>
            <w:r>
              <w:rPr>
                <w:sz w:val="40"/>
                <w:lang w:val="en-US"/>
                <w:rPrChange w:id="51" w:author="Burkina Miper Genève" w:date="2020-06-19T11:42:00Z">
                  <w:rPr>
                    <w:rFonts w:eastAsia="Arial Unicode MS"/>
                    <w:sz w:val="40"/>
                    <w:szCs w:val="24"/>
                    <w:lang w:val="en-US"/>
                  </w:rPr>
                </w:rPrChange>
              </w:rPr>
              <w:t>A</w:t>
            </w:r>
            <w:r>
              <w:rPr>
                <w:lang w:val="en-US"/>
                <w:rPrChange w:id="52" w:author="Burkina Miper Genève" w:date="2020-06-19T11:42:00Z">
                  <w:rPr>
                    <w:rFonts w:eastAsia="Arial Unicode MS"/>
                    <w:sz w:val="24"/>
                    <w:szCs w:val="24"/>
                    <w:lang w:val="en-US"/>
                  </w:rPr>
                </w:rPrChange>
              </w:rPr>
              <w:t>/HRC/43/L.50</w:t>
            </w:r>
          </w:p>
        </w:tc>
      </w:tr>
      <w:tr w:rsidR="00CA33FF" w14:paraId="51B325CE" w14:textId="77777777">
        <w:trPr>
          <w:trHeight w:val="2685"/>
          <w:trPrChange w:id="53" w:author="Burkina Miper Genève" w:date="2020-06-19T11:42:00Z">
            <w:trPr>
              <w:trHeight w:val="2835"/>
            </w:trPr>
          </w:trPrChange>
        </w:trPr>
        <w:tc>
          <w:tcPr>
            <w:tcW w:w="1259"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Change w:id="54" w:author="Burkina Miper Genève" w:date="2020-06-19T11:42:00Z">
              <w:tcPr>
                <w:tcW w:w="1259" w:type="dxa"/>
                <w:tcBorders>
                  <w:top w:val="single" w:sz="4" w:space="0" w:color="auto"/>
                  <w:left w:val="nil"/>
                  <w:bottom w:val="single" w:sz="12" w:space="0" w:color="auto"/>
                  <w:right w:val="nil"/>
                </w:tcBorders>
              </w:tcPr>
            </w:tcPrChange>
          </w:tcPr>
          <w:p w14:paraId="39D7816C" w14:textId="4B042530" w:rsidR="00CA33FF" w:rsidRDefault="00726902">
            <w:pPr>
              <w:pStyle w:val="Body"/>
              <w:spacing w:before="120"/>
              <w:jc w:val="center"/>
              <w:pPrChange w:id="55" w:author="Burkina Miper Genève" w:date="2020-06-19T11:42:00Z">
                <w:pPr>
                  <w:framePr w:hSpace="142" w:wrap="around" w:vAnchor="page" w:hAnchor="page" w:x="1134" w:y="284"/>
                  <w:spacing w:before="120"/>
                  <w:suppressOverlap/>
                  <w:jc w:val="center"/>
                </w:pPr>
              </w:pPrChange>
            </w:pPr>
            <w:del w:id="56" w:author="Burkina Miper Genève" w:date="2020-06-19T11:42:00Z">
              <w:r w:rsidRPr="00D63DCF">
                <w:rPr>
                  <w:noProof/>
                  <w:lang w:val="en-GB" w:eastAsia="en-GB"/>
                </w:rPr>
                <w:drawing>
                  <wp:inline distT="0" distB="0" distL="0" distR="0" wp14:anchorId="791389AF" wp14:editId="7D960A50">
                    <wp:extent cx="720725" cy="591185"/>
                    <wp:effectExtent l="0" t="0" r="0" b="0"/>
                    <wp:docPr id="1" name="Image 1" descr="_un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0725" cy="591185"/>
                            </a:xfrm>
                            <a:prstGeom prst="rect">
                              <a:avLst/>
                            </a:prstGeom>
                            <a:noFill/>
                            <a:ln>
                              <a:noFill/>
                            </a:ln>
                          </pic:spPr>
                        </pic:pic>
                      </a:graphicData>
                    </a:graphic>
                  </wp:inline>
                </w:drawing>
              </w:r>
            </w:del>
            <w:ins w:id="57" w:author="Burkina Miper Genève" w:date="2020-06-19T11:42:00Z">
              <w:r w:rsidR="00841B57">
                <w:rPr>
                  <w:noProof/>
                  <w:lang w:val="en-GB" w:eastAsia="en-GB"/>
                </w:rPr>
                <w:drawing>
                  <wp:inline distT="0" distB="0" distL="0" distR="0" wp14:anchorId="69EC6D77" wp14:editId="2E306897">
                    <wp:extent cx="682804" cy="560080"/>
                    <wp:effectExtent l="0" t="0" r="0" b="0"/>
                    <wp:docPr id="1073741827" name="officeArt object" descr="_unlogo"/>
                    <wp:cNvGraphicFramePr/>
                    <a:graphic xmlns:a="http://schemas.openxmlformats.org/drawingml/2006/main">
                      <a:graphicData uri="http://schemas.openxmlformats.org/drawingml/2006/picture">
                        <pic:pic xmlns:pic="http://schemas.openxmlformats.org/drawingml/2006/picture">
                          <pic:nvPicPr>
                            <pic:cNvPr id="1073741827" name="_unlogo" descr="_unlogo"/>
                            <pic:cNvPicPr>
                              <a:picLocks noChangeAspect="1"/>
                            </pic:cNvPicPr>
                          </pic:nvPicPr>
                          <pic:blipFill>
                            <a:blip r:embed="rId8"/>
                            <a:stretch>
                              <a:fillRect/>
                            </a:stretch>
                          </pic:blipFill>
                          <pic:spPr>
                            <a:xfrm>
                              <a:off x="0" y="0"/>
                              <a:ext cx="682804" cy="560080"/>
                            </a:xfrm>
                            <a:prstGeom prst="rect">
                              <a:avLst/>
                            </a:prstGeom>
                            <a:ln w="12700" cap="flat">
                              <a:noFill/>
                              <a:miter lim="400000"/>
                            </a:ln>
                            <a:effectLst/>
                          </pic:spPr>
                        </pic:pic>
                      </a:graphicData>
                    </a:graphic>
                  </wp:inline>
                </w:drawing>
              </w:r>
            </w:ins>
          </w:p>
        </w:tc>
        <w:tc>
          <w:tcPr>
            <w:tcW w:w="5450" w:type="dxa"/>
            <w:gridSpan w:val="2"/>
            <w:tcBorders>
              <w:top w:val="single" w:sz="4" w:space="0" w:color="000000"/>
              <w:left w:val="nil"/>
              <w:bottom w:val="single" w:sz="12" w:space="0" w:color="000000"/>
              <w:right w:val="nil"/>
            </w:tcBorders>
            <w:shd w:val="clear" w:color="auto" w:fill="auto"/>
            <w:tcMar>
              <w:top w:w="80" w:type="dxa"/>
              <w:left w:w="80" w:type="dxa"/>
              <w:bottom w:w="80" w:type="dxa"/>
              <w:right w:w="80" w:type="dxa"/>
            </w:tcMar>
            <w:tcPrChange w:id="58" w:author="Burkina Miper Genève" w:date="2020-06-19T11:42:00Z">
              <w:tcPr>
                <w:tcW w:w="5450" w:type="dxa"/>
                <w:gridSpan w:val="2"/>
                <w:tcBorders>
                  <w:top w:val="single" w:sz="4" w:space="0" w:color="auto"/>
                  <w:left w:val="nil"/>
                  <w:bottom w:val="single" w:sz="12" w:space="0" w:color="auto"/>
                  <w:right w:val="nil"/>
                </w:tcBorders>
              </w:tcPr>
            </w:tcPrChange>
          </w:tcPr>
          <w:p w14:paraId="0EC2B5F5" w14:textId="77777777" w:rsidR="00CA33FF" w:rsidRDefault="00E9716A">
            <w:pPr>
              <w:pStyle w:val="Body"/>
              <w:spacing w:before="120" w:line="420" w:lineRule="exact"/>
              <w:rPr>
                <w:b/>
                <w:sz w:val="40"/>
              </w:rPr>
              <w:pPrChange w:id="59" w:author="Burkina Miper Genève" w:date="2020-06-19T11:42:00Z">
                <w:pPr>
                  <w:framePr w:hSpace="142" w:wrap="around" w:vAnchor="page" w:hAnchor="page" w:x="1134" w:y="284"/>
                  <w:spacing w:before="120" w:line="420" w:lineRule="exact"/>
                  <w:suppressOverlap/>
                </w:pPr>
              </w:pPrChange>
            </w:pPr>
            <w:r>
              <w:rPr>
                <w:b/>
                <w:sz w:val="40"/>
                <w:lang w:val="en-US"/>
                <w:rPrChange w:id="60" w:author="Burkina Miper Genève" w:date="2020-06-19T11:42:00Z">
                  <w:rPr>
                    <w:rFonts w:eastAsia="Arial Unicode MS"/>
                    <w:b/>
                    <w:sz w:val="40"/>
                    <w:szCs w:val="24"/>
                    <w:lang w:val="en-US"/>
                  </w:rPr>
                </w:rPrChange>
              </w:rPr>
              <w:t>General Assembly</w:t>
            </w:r>
          </w:p>
          <w:p w14:paraId="1B8CE2B4" w14:textId="36159474" w:rsidR="006A4BBC" w:rsidRDefault="006A4BBC" w:rsidP="006342A2">
            <w:pPr>
              <w:pStyle w:val="Body"/>
              <w:spacing w:before="120" w:line="420" w:lineRule="exact"/>
              <w:rPr>
                <w:rPrChange w:id="61" w:author="Burkina Miper Genève" w:date="2020-06-19T11:42:00Z">
                  <w:rPr>
                    <w:b/>
                    <w:sz w:val="40"/>
                  </w:rPr>
                </w:rPrChange>
              </w:rPr>
            </w:pPr>
            <w:r>
              <w:rPr>
                <w:b/>
                <w:sz w:val="40"/>
                <w:lang w:val="en-US"/>
              </w:rPr>
              <w:t xml:space="preserve">ORAL </w:t>
            </w:r>
            <w:r w:rsidR="006342A2">
              <w:rPr>
                <w:b/>
                <w:sz w:val="40"/>
                <w:lang w:val="en-US"/>
              </w:rPr>
              <w:t>REVISION</w:t>
            </w:r>
            <w:bookmarkStart w:id="62" w:name="_GoBack"/>
            <w:bookmarkEnd w:id="62"/>
            <w:r>
              <w:rPr>
                <w:b/>
                <w:sz w:val="40"/>
                <w:lang w:val="en-US"/>
              </w:rPr>
              <w:t xml:space="preserve"> 19.06.20 @12:10</w:t>
            </w:r>
          </w:p>
        </w:tc>
        <w:tc>
          <w:tcPr>
            <w:tcW w:w="2930"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Change w:id="63" w:author="Burkina Miper Genève" w:date="2020-06-19T11:42:00Z">
              <w:tcPr>
                <w:tcW w:w="2930" w:type="dxa"/>
                <w:tcBorders>
                  <w:top w:val="single" w:sz="4" w:space="0" w:color="auto"/>
                  <w:left w:val="nil"/>
                  <w:bottom w:val="single" w:sz="12" w:space="0" w:color="auto"/>
                  <w:right w:val="nil"/>
                </w:tcBorders>
              </w:tcPr>
            </w:tcPrChange>
          </w:tcPr>
          <w:p w14:paraId="06E1DE66" w14:textId="77777777" w:rsidR="00CA33FF" w:rsidRPr="006A4BBC" w:rsidRDefault="00841B57">
            <w:pPr>
              <w:pStyle w:val="Body"/>
              <w:spacing w:before="240" w:line="240" w:lineRule="exact"/>
              <w:rPr>
                <w:lang w:val="en-GB"/>
              </w:rPr>
              <w:pPrChange w:id="64" w:author="Burkina Miper Genève" w:date="2020-06-19T11:42:00Z">
                <w:pPr>
                  <w:framePr w:hSpace="142" w:wrap="around" w:vAnchor="page" w:hAnchor="page" w:x="1134" w:y="284"/>
                  <w:spacing w:before="240" w:line="240" w:lineRule="exact"/>
                  <w:suppressOverlap/>
                </w:pPr>
              </w:pPrChange>
            </w:pPr>
            <w:r>
              <w:rPr>
                <w:lang w:val="en-US"/>
                <w:rPrChange w:id="65" w:author="Burkina Miper Genève" w:date="2020-06-19T11:42:00Z">
                  <w:rPr>
                    <w:rFonts w:eastAsia="Arial Unicode MS"/>
                    <w:sz w:val="24"/>
                    <w:szCs w:val="24"/>
                    <w:lang w:val="en-US"/>
                  </w:rPr>
                </w:rPrChange>
              </w:rPr>
              <w:t>Distr.: Limited</w:t>
            </w:r>
          </w:p>
          <w:p w14:paraId="221D9BB7" w14:textId="00169621" w:rsidR="00CA33FF" w:rsidRPr="006A4BBC" w:rsidRDefault="0004258F">
            <w:pPr>
              <w:pStyle w:val="Body"/>
              <w:spacing w:line="240" w:lineRule="exact"/>
              <w:rPr>
                <w:lang w:val="en-GB"/>
              </w:rPr>
              <w:pPrChange w:id="66" w:author="Burkina Miper Genève" w:date="2020-06-19T11:42:00Z">
                <w:pPr>
                  <w:framePr w:hSpace="142" w:wrap="around" w:vAnchor="page" w:hAnchor="page" w:x="1134" w:y="284"/>
                  <w:spacing w:line="240" w:lineRule="exact"/>
                  <w:suppressOverlap/>
                </w:pPr>
              </w:pPrChange>
            </w:pPr>
            <w:del w:id="67" w:author="Burkina Miper Genève" w:date="2020-06-19T11:42:00Z">
              <w:r w:rsidRPr="006A4BBC">
                <w:rPr>
                  <w:lang w:val="en-GB"/>
                </w:rPr>
                <w:delText>1</w:delText>
              </w:r>
              <w:r w:rsidR="00A47981" w:rsidRPr="006A4BBC">
                <w:rPr>
                  <w:lang w:val="en-GB"/>
                </w:rPr>
                <w:delText>7</w:delText>
              </w:r>
            </w:del>
            <w:ins w:id="68" w:author="Burkina Miper Genève" w:date="2020-06-19T11:42:00Z">
              <w:r w:rsidR="00841B57">
                <w:rPr>
                  <w:lang w:val="en-US"/>
                </w:rPr>
                <w:t>1</w:t>
              </w:r>
              <w:r w:rsidR="00957566">
                <w:rPr>
                  <w:lang w:val="en-US"/>
                </w:rPr>
                <w:t>9</w:t>
              </w:r>
            </w:ins>
            <w:r w:rsidR="00841B57">
              <w:rPr>
                <w:lang w:val="en-US"/>
                <w:rPrChange w:id="69" w:author="Burkina Miper Genève" w:date="2020-06-19T11:42:00Z">
                  <w:rPr>
                    <w:rFonts w:eastAsia="Arial Unicode MS"/>
                    <w:sz w:val="24"/>
                    <w:szCs w:val="24"/>
                    <w:lang w:val="en-US"/>
                  </w:rPr>
                </w:rPrChange>
              </w:rPr>
              <w:t xml:space="preserve"> June 2020</w:t>
            </w:r>
          </w:p>
          <w:p w14:paraId="64EB78D8" w14:textId="77777777" w:rsidR="00CA33FF" w:rsidRPr="006A4BBC" w:rsidRDefault="00CA33FF">
            <w:pPr>
              <w:pStyle w:val="Body"/>
              <w:spacing w:line="240" w:lineRule="exact"/>
              <w:rPr>
                <w:lang w:val="en-GB"/>
                <w:rPrChange w:id="70" w:author="Burkina Miper Genève" w:date="2020-06-19T11:42:00Z">
                  <w:rPr/>
                </w:rPrChange>
              </w:rPr>
              <w:pPrChange w:id="71" w:author="Burkina Miper Genève" w:date="2020-06-19T11:42:00Z">
                <w:pPr>
                  <w:framePr w:hSpace="142" w:wrap="around" w:vAnchor="page" w:hAnchor="page" w:x="1134" w:y="284"/>
                  <w:spacing w:line="240" w:lineRule="exact"/>
                  <w:suppressOverlap/>
                </w:pPr>
              </w:pPrChange>
            </w:pPr>
          </w:p>
          <w:p w14:paraId="3887ED9B" w14:textId="77777777" w:rsidR="00CA33FF" w:rsidRPr="006A4BBC" w:rsidRDefault="00841B57">
            <w:pPr>
              <w:pStyle w:val="Body"/>
              <w:spacing w:line="240" w:lineRule="exact"/>
              <w:rPr>
                <w:lang w:val="en-GB"/>
              </w:rPr>
              <w:pPrChange w:id="72" w:author="Burkina Miper Genève" w:date="2020-06-19T11:42:00Z">
                <w:pPr>
                  <w:framePr w:hSpace="142" w:wrap="around" w:vAnchor="page" w:hAnchor="page" w:x="1134" w:y="284"/>
                  <w:spacing w:line="240" w:lineRule="exact"/>
                  <w:suppressOverlap/>
                </w:pPr>
              </w:pPrChange>
            </w:pPr>
            <w:r>
              <w:rPr>
                <w:lang w:val="en-US"/>
                <w:rPrChange w:id="73" w:author="Burkina Miper Genève" w:date="2020-06-19T11:42:00Z">
                  <w:rPr>
                    <w:rFonts w:eastAsia="Arial Unicode MS"/>
                    <w:sz w:val="24"/>
                    <w:szCs w:val="24"/>
                    <w:lang w:val="en-US"/>
                  </w:rPr>
                </w:rPrChange>
              </w:rPr>
              <w:t>Original: English</w:t>
            </w:r>
          </w:p>
        </w:tc>
      </w:tr>
    </w:tbl>
    <w:p w14:paraId="60BE2926" w14:textId="77777777" w:rsidR="00CA33FF" w:rsidRPr="006A4BBC" w:rsidRDefault="00841B57">
      <w:pPr>
        <w:pStyle w:val="Body"/>
        <w:spacing w:before="120"/>
        <w:rPr>
          <w:b/>
          <w:lang w:val="en-GB"/>
          <w:rPrChange w:id="74" w:author="Burkina Miper Genève" w:date="2020-06-19T11:42:00Z">
            <w:rPr>
              <w:b/>
            </w:rPr>
          </w:rPrChange>
        </w:rPr>
        <w:pPrChange w:id="75" w:author="Burkina Miper Genève" w:date="2020-06-19T11:42:00Z">
          <w:pPr>
            <w:spacing w:before="120"/>
          </w:pPr>
        </w:pPrChange>
      </w:pPr>
      <w:r>
        <w:rPr>
          <w:b/>
          <w:sz w:val="24"/>
          <w:lang w:val="en-US"/>
          <w:rPrChange w:id="76" w:author="Burkina Miper Genève" w:date="2020-06-19T11:42:00Z">
            <w:rPr>
              <w:rFonts w:eastAsia="Arial Unicode MS"/>
              <w:b/>
              <w:sz w:val="24"/>
              <w:szCs w:val="24"/>
              <w:lang w:val="en-US"/>
            </w:rPr>
          </w:rPrChange>
        </w:rPr>
        <w:t>Human Rights Council</w:t>
      </w:r>
    </w:p>
    <w:p w14:paraId="7A3D846C" w14:textId="77777777" w:rsidR="00CA33FF" w:rsidRPr="006A4BBC" w:rsidRDefault="00841B57">
      <w:pPr>
        <w:pStyle w:val="Body"/>
        <w:rPr>
          <w:b/>
          <w:lang w:val="en-GB"/>
        </w:rPr>
        <w:pPrChange w:id="77" w:author="Burkina Miper Genève" w:date="2020-06-19T11:42:00Z">
          <w:pPr/>
        </w:pPrChange>
      </w:pPr>
      <w:r>
        <w:rPr>
          <w:rFonts w:eastAsia="Arial Unicode MS"/>
          <w:b/>
          <w:lang w:val="en-US"/>
          <w:rPrChange w:id="78" w:author="Burkina Miper Genève" w:date="2020-06-19T11:42:00Z">
            <w:rPr>
              <w:rFonts w:eastAsia="Arial Unicode MS"/>
              <w:b/>
              <w:sz w:val="24"/>
              <w:szCs w:val="24"/>
              <w:lang w:val="en-US"/>
            </w:rPr>
          </w:rPrChange>
        </w:rPr>
        <w:t>Forty-third session</w:t>
      </w:r>
    </w:p>
    <w:p w14:paraId="250E1979" w14:textId="77777777" w:rsidR="00CA33FF" w:rsidRPr="006E278A" w:rsidRDefault="00841B57">
      <w:pPr>
        <w:pStyle w:val="Body"/>
        <w:rPr>
          <w:lang w:val="de-CH"/>
          <w:rPrChange w:id="79" w:author="Burkina Miper Genève" w:date="2020-06-19T11:42:00Z">
            <w:rPr/>
          </w:rPrChange>
        </w:rPr>
        <w:pPrChange w:id="80" w:author="Burkina Miper Genève" w:date="2020-06-19T11:42:00Z">
          <w:pPr/>
        </w:pPrChange>
      </w:pPr>
      <w:r>
        <w:rPr>
          <w:rFonts w:eastAsia="Arial Unicode MS"/>
          <w:lang w:val="en-US"/>
          <w:rPrChange w:id="81" w:author="Burkina Miper Genève" w:date="2020-06-19T11:42:00Z">
            <w:rPr>
              <w:rFonts w:eastAsia="Arial Unicode MS"/>
              <w:sz w:val="24"/>
              <w:szCs w:val="24"/>
              <w:lang w:val="en-US"/>
            </w:rPr>
          </w:rPrChange>
        </w:rPr>
        <w:t>24 February</w:t>
      </w:r>
      <w:r w:rsidRPr="006E278A">
        <w:rPr>
          <w:rFonts w:eastAsia="Arial Unicode MS"/>
          <w:lang w:val="de-CH"/>
          <w:rPrChange w:id="82" w:author="Burkina Miper Genève" w:date="2020-06-19T11:42:00Z">
            <w:rPr>
              <w:rFonts w:eastAsia="Arial Unicode MS"/>
              <w:sz w:val="24"/>
              <w:szCs w:val="24"/>
              <w:lang w:val="en-US"/>
            </w:rPr>
          </w:rPrChange>
        </w:rPr>
        <w:t>–</w:t>
      </w:r>
      <w:r>
        <w:rPr>
          <w:rFonts w:eastAsia="Arial Unicode MS"/>
          <w:lang w:val="en-US"/>
          <w:rPrChange w:id="83" w:author="Burkina Miper Genève" w:date="2020-06-19T11:42:00Z">
            <w:rPr>
              <w:rFonts w:eastAsia="Arial Unicode MS"/>
              <w:sz w:val="24"/>
              <w:szCs w:val="24"/>
              <w:lang w:val="en-US"/>
            </w:rPr>
          </w:rPrChange>
        </w:rPr>
        <w:t>20 March 2020</w:t>
      </w:r>
    </w:p>
    <w:p w14:paraId="28F402B6" w14:textId="77777777" w:rsidR="00CA33FF" w:rsidRPr="006E278A" w:rsidRDefault="00841B57">
      <w:pPr>
        <w:pStyle w:val="Body"/>
        <w:rPr>
          <w:lang w:val="de-CH"/>
          <w:rPrChange w:id="84" w:author="Burkina Miper Genève" w:date="2020-06-19T11:42:00Z">
            <w:rPr/>
          </w:rPrChange>
        </w:rPr>
        <w:pPrChange w:id="85" w:author="Burkina Miper Genève" w:date="2020-06-19T11:42:00Z">
          <w:pPr/>
        </w:pPrChange>
      </w:pPr>
      <w:r w:rsidRPr="006E278A">
        <w:rPr>
          <w:rFonts w:eastAsia="Arial Unicode MS"/>
          <w:lang w:val="de-CH"/>
          <w:rPrChange w:id="86" w:author="Burkina Miper Genève" w:date="2020-06-19T11:42:00Z">
            <w:rPr>
              <w:rFonts w:eastAsia="Arial Unicode MS"/>
              <w:sz w:val="24"/>
              <w:szCs w:val="24"/>
              <w:lang w:val="en-US"/>
            </w:rPr>
          </w:rPrChange>
        </w:rPr>
        <w:t>Agenda item 1</w:t>
      </w:r>
    </w:p>
    <w:p w14:paraId="3418CC18" w14:textId="77777777" w:rsidR="00CA33FF" w:rsidRPr="006E278A" w:rsidRDefault="00841B57">
      <w:pPr>
        <w:pStyle w:val="Body"/>
        <w:rPr>
          <w:b/>
          <w:lang w:val="de-CH"/>
          <w:rPrChange w:id="87" w:author="Burkina Miper Genève" w:date="2020-06-19T11:42:00Z">
            <w:rPr>
              <w:b/>
            </w:rPr>
          </w:rPrChange>
        </w:rPr>
        <w:pPrChange w:id="88" w:author="Burkina Miper Genève" w:date="2020-06-19T11:42:00Z">
          <w:pPr/>
        </w:pPrChange>
      </w:pPr>
      <w:r>
        <w:rPr>
          <w:rFonts w:eastAsia="Arial Unicode MS"/>
          <w:b/>
          <w:lang w:val="en-US"/>
          <w:rPrChange w:id="89" w:author="Burkina Miper Genève" w:date="2020-06-19T11:42:00Z">
            <w:rPr>
              <w:rFonts w:eastAsia="Arial Unicode MS"/>
              <w:b/>
              <w:sz w:val="24"/>
              <w:szCs w:val="24"/>
              <w:lang w:val="en-US"/>
            </w:rPr>
          </w:rPrChange>
        </w:rPr>
        <w:t>Organizational and procedural matters</w:t>
      </w:r>
    </w:p>
    <w:p w14:paraId="365A959A" w14:textId="77777777" w:rsidR="00CA33FF" w:rsidRPr="006A4BBC" w:rsidRDefault="00841B57">
      <w:pPr>
        <w:pStyle w:val="Body"/>
        <w:keepNext/>
        <w:keepLines/>
        <w:tabs>
          <w:tab w:val="right" w:pos="851"/>
        </w:tabs>
        <w:spacing w:before="240" w:after="120" w:line="240" w:lineRule="exact"/>
        <w:ind w:left="1134" w:right="1134" w:hanging="1134"/>
        <w:rPr>
          <w:b/>
          <w:lang w:val="en-GB"/>
        </w:rPr>
        <w:pPrChange w:id="90" w:author="Burkina Miper Genève" w:date="2020-06-19T11:42:00Z">
          <w:pPr>
            <w:keepNext/>
            <w:keepLines/>
            <w:tabs>
              <w:tab w:val="right" w:pos="851"/>
            </w:tabs>
            <w:spacing w:before="240" w:after="120" w:line="240" w:lineRule="exact"/>
            <w:ind w:left="1134" w:right="1134" w:hanging="1134"/>
          </w:pPr>
        </w:pPrChange>
      </w:pPr>
      <w:r w:rsidRPr="006A4BBC">
        <w:rPr>
          <w:b/>
          <w:lang w:val="en-GB"/>
          <w:rPrChange w:id="91" w:author="Burkina Miper Genève" w:date="2020-06-19T11:42:00Z">
            <w:rPr>
              <w:rFonts w:eastAsia="Arial Unicode MS"/>
              <w:b/>
              <w:sz w:val="24"/>
              <w:szCs w:val="24"/>
              <w:lang w:val="en-US"/>
            </w:rPr>
          </w:rPrChange>
        </w:rPr>
        <w:tab/>
      </w:r>
      <w:r w:rsidRPr="006A4BBC">
        <w:rPr>
          <w:b/>
          <w:lang w:val="en-GB"/>
          <w:rPrChange w:id="92" w:author="Burkina Miper Genève" w:date="2020-06-19T11:42:00Z">
            <w:rPr>
              <w:rFonts w:eastAsia="Arial Unicode MS"/>
              <w:b/>
              <w:sz w:val="24"/>
              <w:szCs w:val="24"/>
              <w:lang w:val="en-US"/>
            </w:rPr>
          </w:rPrChange>
        </w:rPr>
        <w:tab/>
        <w:t>Burkina Faso,</w:t>
      </w:r>
      <w:r w:rsidRPr="006A4BBC">
        <w:rPr>
          <w:lang w:val="en-GB"/>
          <w:rPrChange w:id="93" w:author="Burkina Miper Genève" w:date="2020-06-19T11:42:00Z">
            <w:rPr>
              <w:rStyle w:val="FootnoteReference"/>
              <w:rFonts w:eastAsia="Arial Unicode MS"/>
              <w:b/>
              <w:sz w:val="20"/>
              <w:szCs w:val="24"/>
              <w:vertAlign w:val="baseline"/>
              <w:lang w:val="en-US"/>
            </w:rPr>
          </w:rPrChange>
        </w:rPr>
        <w:footnoteReference w:customMarkFollows="1" w:id="2"/>
        <w:t>*</w:t>
      </w:r>
      <w:r>
        <w:rPr>
          <w:b/>
          <w:lang w:val="en-US"/>
          <w:rPrChange w:id="97" w:author="Burkina Miper Genève" w:date="2020-06-19T11:42:00Z">
            <w:rPr>
              <w:rFonts w:eastAsia="Arial Unicode MS"/>
              <w:b/>
              <w:sz w:val="24"/>
              <w:szCs w:val="24"/>
              <w:lang w:val="en-US"/>
            </w:rPr>
          </w:rPrChange>
        </w:rPr>
        <w:t xml:space="preserve"> Iran (Islamic Republic of)</w:t>
      </w:r>
      <w:r w:rsidRPr="006A4BBC">
        <w:rPr>
          <w:lang w:val="en-GB"/>
          <w:rPrChange w:id="98" w:author="Burkina Miper Genève" w:date="2020-06-19T11:42:00Z">
            <w:rPr>
              <w:rStyle w:val="FootnoteReference"/>
              <w:rFonts w:eastAsia="Arial Unicode MS"/>
              <w:b/>
              <w:sz w:val="20"/>
              <w:szCs w:val="24"/>
              <w:vertAlign w:val="baseline"/>
              <w:lang w:val="en-US"/>
            </w:rPr>
          </w:rPrChange>
        </w:rPr>
        <w:footnoteReference w:customMarkFollows="1" w:id="3"/>
        <w:t>**</w:t>
      </w:r>
      <w:r>
        <w:rPr>
          <w:b/>
          <w:lang w:val="en-US"/>
          <w:rPrChange w:id="102" w:author="Burkina Miper Genève" w:date="2020-06-19T11:42:00Z">
            <w:rPr>
              <w:rFonts w:eastAsia="Arial Unicode MS"/>
              <w:b/>
              <w:sz w:val="24"/>
              <w:szCs w:val="24"/>
              <w:lang w:val="en-US"/>
            </w:rPr>
          </w:rPrChange>
        </w:rPr>
        <w:t xml:space="preserve"> and State of Palestine**: draft resolution</w:t>
      </w:r>
    </w:p>
    <w:p w14:paraId="4C2A0977" w14:textId="355D367A" w:rsidR="00CA33FF" w:rsidRPr="006A4BBC" w:rsidRDefault="00841B57">
      <w:pPr>
        <w:pStyle w:val="Body"/>
        <w:keepNext/>
        <w:keepLines/>
        <w:spacing w:before="360" w:after="240" w:line="270" w:lineRule="exact"/>
        <w:ind w:left="1843" w:right="1134" w:hanging="709"/>
        <w:rPr>
          <w:b/>
          <w:lang w:val="en-GB"/>
        </w:rPr>
        <w:pPrChange w:id="103" w:author="Burkina Miper Genève" w:date="2020-06-19T11:42:00Z">
          <w:pPr>
            <w:keepNext/>
            <w:keepLines/>
            <w:spacing w:before="360" w:after="240" w:line="270" w:lineRule="exact"/>
            <w:ind w:left="1843" w:right="1134" w:hanging="709"/>
          </w:pPr>
        </w:pPrChange>
      </w:pPr>
      <w:r w:rsidRPr="006E278A">
        <w:rPr>
          <w:b/>
          <w:sz w:val="24"/>
          <w:lang w:val="en-US"/>
          <w:rPrChange w:id="104" w:author="Burkina Miper Genève" w:date="2020-06-19T11:42:00Z">
            <w:rPr>
              <w:rFonts w:eastAsia="Arial Unicode MS"/>
              <w:b/>
              <w:sz w:val="24"/>
              <w:szCs w:val="24"/>
              <w:lang w:val="en-US"/>
            </w:rPr>
          </w:rPrChange>
        </w:rPr>
        <w:t>43/…</w:t>
      </w:r>
      <w:r w:rsidRPr="006E278A">
        <w:rPr>
          <w:b/>
          <w:sz w:val="24"/>
          <w:lang w:val="en-US"/>
          <w:rPrChange w:id="105" w:author="Burkina Miper Genève" w:date="2020-06-19T11:42:00Z">
            <w:rPr>
              <w:rFonts w:eastAsia="Arial Unicode MS"/>
              <w:b/>
              <w:sz w:val="24"/>
              <w:szCs w:val="24"/>
              <w:lang w:val="en-US"/>
            </w:rPr>
          </w:rPrChange>
        </w:rPr>
        <w:tab/>
      </w:r>
      <w:r>
        <w:rPr>
          <w:b/>
          <w:sz w:val="24"/>
          <w:lang w:val="en-US"/>
          <w:rPrChange w:id="106" w:author="Burkina Miper Genève" w:date="2020-06-19T11:42:00Z">
            <w:rPr>
              <w:rFonts w:eastAsia="Arial Unicode MS"/>
              <w:b/>
              <w:sz w:val="24"/>
              <w:szCs w:val="24"/>
              <w:lang w:val="en-US"/>
            </w:rPr>
          </w:rPrChange>
        </w:rPr>
        <w:t xml:space="preserve">The promotion and protection of the human rights and fundamental freedoms of Africans and of people of African descent against </w:t>
      </w:r>
      <w:del w:id="107" w:author="Burkina Miper Genève" w:date="2020-06-19T11:42:00Z">
        <w:r w:rsidR="00827D31" w:rsidRPr="006A4BBC">
          <w:rPr>
            <w:b/>
            <w:bCs/>
            <w:iCs/>
            <w:sz w:val="24"/>
            <w:lang w:val="en-GB"/>
          </w:rPr>
          <w:delText>police brutality</w:delText>
        </w:r>
      </w:del>
      <w:ins w:id="108" w:author="Burkina Miper Genève" w:date="2020-06-19T11:42:00Z">
        <w:r w:rsidRPr="00AE4012">
          <w:rPr>
            <w:b/>
            <w:bCs/>
            <w:sz w:val="24"/>
            <w:szCs w:val="24"/>
            <w:lang w:val="en-US"/>
          </w:rPr>
          <w:t>excessive use of force</w:t>
        </w:r>
      </w:ins>
      <w:r w:rsidRPr="00AE4012">
        <w:rPr>
          <w:b/>
          <w:sz w:val="24"/>
          <w:lang w:val="en-US"/>
          <w:rPrChange w:id="109" w:author="Burkina Miper Genève" w:date="2020-06-19T11:42:00Z">
            <w:rPr>
              <w:rFonts w:eastAsia="Arial Unicode MS"/>
              <w:b/>
              <w:sz w:val="24"/>
              <w:szCs w:val="24"/>
              <w:lang w:val="en-US"/>
            </w:rPr>
          </w:rPrChange>
        </w:rPr>
        <w:t xml:space="preserve"> and other </w:t>
      </w:r>
      <w:del w:id="110" w:author="Burkina Miper Genève" w:date="2020-06-19T11:42:00Z">
        <w:r w:rsidR="00827D31" w:rsidRPr="006A4BBC">
          <w:rPr>
            <w:b/>
            <w:bCs/>
            <w:iCs/>
            <w:sz w:val="24"/>
            <w:lang w:val="en-GB"/>
          </w:rPr>
          <w:delText xml:space="preserve">violations of </w:delText>
        </w:r>
      </w:del>
      <w:r w:rsidRPr="00AE4012">
        <w:rPr>
          <w:b/>
          <w:sz w:val="24"/>
          <w:lang w:val="en-US"/>
          <w:rPrChange w:id="111" w:author="Burkina Miper Genève" w:date="2020-06-19T11:42:00Z">
            <w:rPr>
              <w:rFonts w:eastAsia="Arial Unicode MS"/>
              <w:b/>
              <w:sz w:val="24"/>
              <w:szCs w:val="24"/>
              <w:lang w:val="en-US"/>
            </w:rPr>
          </w:rPrChange>
        </w:rPr>
        <w:t>human rights</w:t>
      </w:r>
      <w:ins w:id="112" w:author="Burkina Miper Genève" w:date="2020-06-19T11:42:00Z">
        <w:r w:rsidRPr="00AE4012">
          <w:rPr>
            <w:b/>
            <w:bCs/>
            <w:sz w:val="24"/>
            <w:szCs w:val="24"/>
            <w:lang w:val="en-US"/>
          </w:rPr>
          <w:t xml:space="preserve"> violations by law enforcement officers</w:t>
        </w:r>
      </w:ins>
    </w:p>
    <w:p w14:paraId="03B9EFE1" w14:textId="77777777" w:rsidR="00CA33FF" w:rsidRPr="006A4BBC" w:rsidRDefault="00841B57">
      <w:pPr>
        <w:pStyle w:val="Body"/>
        <w:spacing w:after="120"/>
        <w:ind w:left="1134" w:right="1134"/>
        <w:jc w:val="both"/>
        <w:rPr>
          <w:lang w:val="en-GB"/>
        </w:rPr>
        <w:pPrChange w:id="113" w:author="Burkina Miper Genève" w:date="2020-06-19T11:42:00Z">
          <w:pPr>
            <w:spacing w:after="120"/>
            <w:ind w:left="1134" w:right="1134"/>
            <w:jc w:val="both"/>
          </w:pPr>
        </w:pPrChange>
      </w:pPr>
      <w:r w:rsidRPr="006E278A">
        <w:rPr>
          <w:lang w:val="en-US"/>
          <w:rPrChange w:id="114" w:author="Burkina Miper Genève" w:date="2020-06-19T11:42:00Z">
            <w:rPr>
              <w:rFonts w:eastAsia="Arial Unicode MS"/>
              <w:sz w:val="24"/>
              <w:szCs w:val="24"/>
              <w:lang w:val="en-US"/>
            </w:rPr>
          </w:rPrChange>
        </w:rPr>
        <w:tab/>
      </w:r>
      <w:r w:rsidRPr="006E278A">
        <w:rPr>
          <w:lang w:val="en-US"/>
          <w:rPrChange w:id="115" w:author="Burkina Miper Genève" w:date="2020-06-19T11:42:00Z">
            <w:rPr>
              <w:rFonts w:eastAsia="Arial Unicode MS"/>
              <w:sz w:val="24"/>
              <w:szCs w:val="24"/>
              <w:lang w:val="en-US"/>
            </w:rPr>
          </w:rPrChange>
        </w:rPr>
        <w:tab/>
      </w:r>
      <w:r>
        <w:rPr>
          <w:i/>
          <w:lang w:val="en-US"/>
          <w:rPrChange w:id="116" w:author="Burkina Miper Genève" w:date="2020-06-19T11:42:00Z">
            <w:rPr>
              <w:rFonts w:eastAsia="Arial Unicode MS"/>
              <w:i/>
              <w:sz w:val="24"/>
              <w:szCs w:val="24"/>
              <w:lang w:val="en-US"/>
            </w:rPr>
          </w:rPrChange>
        </w:rPr>
        <w:t>The Human Rights Council</w:t>
      </w:r>
      <w:r w:rsidRPr="006E278A">
        <w:rPr>
          <w:lang w:val="en-US"/>
          <w:rPrChange w:id="117" w:author="Burkina Miper Genève" w:date="2020-06-19T11:42:00Z">
            <w:rPr>
              <w:rFonts w:eastAsia="Arial Unicode MS"/>
              <w:sz w:val="24"/>
              <w:szCs w:val="24"/>
              <w:lang w:val="en-US"/>
            </w:rPr>
          </w:rPrChange>
        </w:rPr>
        <w:t>,</w:t>
      </w:r>
    </w:p>
    <w:p w14:paraId="0F342F75" w14:textId="5BFC679F" w:rsidR="00CA33FF" w:rsidRDefault="00841B57">
      <w:pPr>
        <w:pStyle w:val="SingleTxtG"/>
        <w:ind w:firstLine="567"/>
        <w:rPr>
          <w:i/>
          <w:rPrChange w:id="118" w:author="Burkina Miper Genève" w:date="2020-06-19T11:42:00Z">
            <w:rPr/>
          </w:rPrChange>
        </w:rPr>
      </w:pPr>
      <w:r>
        <w:rPr>
          <w:i/>
          <w:iCs/>
        </w:rPr>
        <w:t>Reaffirming</w:t>
      </w:r>
      <w:r>
        <w:t xml:space="preserve"> the purposes and principles of the Charter of the United Nations and the Universal Declaration of Human Rights, </w:t>
      </w:r>
      <w:del w:id="119" w:author="Burkina Miper Genève" w:date="2020-06-19T11:42:00Z">
        <w:r w:rsidR="00A47981" w:rsidRPr="00FC4F31">
          <w:delText>whi</w:delText>
        </w:r>
        <w:r w:rsidR="008A78D2" w:rsidRPr="00FC4F31">
          <w:delText>ch</w:delText>
        </w:r>
        <w:r w:rsidR="00A47981" w:rsidRPr="00FC4F31">
          <w:delText xml:space="preserve"> </w:delText>
        </w:r>
        <w:r w:rsidR="00827D31" w:rsidRPr="00FC4F31">
          <w:delText>promot</w:delText>
        </w:r>
        <w:r w:rsidR="008A78D2" w:rsidRPr="00FC4F31">
          <w:delText>e</w:delText>
        </w:r>
      </w:del>
      <w:ins w:id="120" w:author="Burkina Miper Genève" w:date="2020-06-19T11:42:00Z">
        <w:r>
          <w:rPr>
            <w:i/>
            <w:iCs/>
          </w:rPr>
          <w:t>including promoting</w:t>
        </w:r>
      </w:ins>
      <w:r>
        <w:rPr>
          <w:i/>
          <w:rPrChange w:id="121" w:author="Burkina Miper Genève" w:date="2020-06-19T11:42:00Z">
            <w:rPr/>
          </w:rPrChange>
        </w:rPr>
        <w:t xml:space="preserve"> and </w:t>
      </w:r>
      <w:del w:id="122" w:author="Burkina Miper Genève" w:date="2020-06-19T11:42:00Z">
        <w:r w:rsidR="00827D31" w:rsidRPr="00FC4F31">
          <w:delText>encourag</w:delText>
        </w:r>
        <w:r w:rsidR="008A78D2" w:rsidRPr="00FC4F31">
          <w:delText>e</w:delText>
        </w:r>
      </w:del>
      <w:ins w:id="123" w:author="Burkina Miper Genève" w:date="2020-06-19T11:42:00Z">
        <w:r>
          <w:rPr>
            <w:i/>
            <w:iCs/>
          </w:rPr>
          <w:t>encouraging</w:t>
        </w:r>
      </w:ins>
      <w:r>
        <w:rPr>
          <w:i/>
          <w:rPrChange w:id="124" w:author="Burkina Miper Genève" w:date="2020-06-19T11:42:00Z">
            <w:rPr/>
          </w:rPrChange>
        </w:rPr>
        <w:t xml:space="preserve"> respect for human rights and fundamental freedoms</w:t>
      </w:r>
      <w:del w:id="125" w:author="Burkina Miper Genève" w:date="2020-06-19T11:42:00Z">
        <w:r w:rsidR="00B55D26" w:rsidRPr="00FC4F31">
          <w:delText>,</w:delText>
        </w:r>
      </w:del>
      <w:ins w:id="126" w:author="Burkina Miper Genève" w:date="2020-06-19T11:42:00Z">
        <w:r>
          <w:rPr>
            <w:i/>
            <w:iCs/>
          </w:rPr>
          <w:t xml:space="preserve"> for all</w:t>
        </w:r>
        <w:r>
          <w:t>,</w:t>
        </w:r>
        <w:r>
          <w:rPr>
            <w:i/>
            <w:iCs/>
          </w:rPr>
          <w:t xml:space="preserve"> </w:t>
        </w:r>
      </w:ins>
    </w:p>
    <w:p w14:paraId="600D4F21" w14:textId="77777777" w:rsidR="00CA33FF" w:rsidRDefault="00841B57">
      <w:pPr>
        <w:pStyle w:val="SingleTxtG"/>
        <w:ind w:firstLine="567"/>
        <w:rPr>
          <w:moveTo w:id="127" w:author="Burkina Miper Genève" w:date="2020-06-19T11:42:00Z"/>
        </w:rPr>
      </w:pPr>
      <w:moveToRangeStart w:id="128" w:author="Burkina Miper Genève" w:date="2020-06-19T11:42:00Z" w:name="move43459376"/>
      <w:moveTo w:id="129" w:author="Burkina Miper Genève" w:date="2020-06-19T11:42:00Z">
        <w:r>
          <w:rPr>
            <w:i/>
            <w:iCs/>
          </w:rPr>
          <w:t>Recalling also</w:t>
        </w:r>
        <w:r>
          <w:t xml:space="preserve"> the Universal Declaration of Human Rights, which states that all human beings are born free and equal in dignity and rights, and that everyone is entitled to all the rights and freedoms set forth in the Declaration, without distinction of any kind, such as race, colour or national origin,</w:t>
        </w:r>
      </w:moveTo>
    </w:p>
    <w:moveToRangeEnd w:id="128"/>
    <w:p w14:paraId="79A18498" w14:textId="7D202B41" w:rsidR="00CA33FF" w:rsidRDefault="00841B57">
      <w:pPr>
        <w:pStyle w:val="SingleTxtG"/>
        <w:ind w:firstLine="567"/>
      </w:pPr>
      <w:r>
        <w:rPr>
          <w:i/>
          <w:iCs/>
        </w:rPr>
        <w:t>Recalling</w:t>
      </w:r>
      <w:r>
        <w:t xml:space="preserve"> the International Covenant on Civil and Political Rights and the International Convention on the Elimination of All Forms of Racial Discrimination and the Convention against Torture and Other Cruel, Inhuman or Degrading Treatment or Punishment, and </w:t>
      </w:r>
      <w:del w:id="130" w:author="Burkina Miper Genève" w:date="2020-06-19T11:42:00Z">
        <w:r w:rsidR="00827D31" w:rsidRPr="00FC4F31">
          <w:delText xml:space="preserve">bearing in </w:delText>
        </w:r>
      </w:del>
      <w:r>
        <w:t>mind the Vienna Declaration and Programme of Action,</w:t>
      </w:r>
    </w:p>
    <w:p w14:paraId="4468B2BB" w14:textId="77777777" w:rsidR="00CA33FF" w:rsidRDefault="00841B57">
      <w:pPr>
        <w:pStyle w:val="SingleTxtG"/>
        <w:ind w:firstLine="567"/>
      </w:pPr>
      <w:r>
        <w:rPr>
          <w:i/>
          <w:iCs/>
        </w:rPr>
        <w:t>Recalling also</w:t>
      </w:r>
      <w:r>
        <w:t xml:space="preserve"> its previous resolutions on the comprehensive follow-up to the World Conference against Racism, Racial Discrimination, Xenophobia and Related Intolerance and the effective implementation of the Durban Declaration and Programme of Action, and the International Decade for People of African Descent as proclaimed by the General Assembly in its resolution 68/237 of 23 December 2013,</w:t>
      </w:r>
    </w:p>
    <w:p w14:paraId="7F9D7EFB" w14:textId="0F30E8F9" w:rsidR="00CA33FF" w:rsidRDefault="00841B57">
      <w:pPr>
        <w:pStyle w:val="SingleTxtG"/>
        <w:ind w:firstLine="567"/>
      </w:pPr>
      <w:r>
        <w:rPr>
          <w:i/>
          <w:iCs/>
        </w:rPr>
        <w:t>Recalling further</w:t>
      </w:r>
      <w:r>
        <w:t xml:space="preserve"> the General Assembly resolutions in this regard, in particular </w:t>
      </w:r>
      <w:ins w:id="131" w:author="Burkina Miper Genève" w:date="2020-06-19T11:42:00Z">
        <w:r>
          <w:t xml:space="preserve">General </w:t>
        </w:r>
      </w:ins>
      <w:r>
        <w:t xml:space="preserve">Assembly </w:t>
      </w:r>
      <w:del w:id="132" w:author="Burkina Miper Genève" w:date="2020-06-19T11:42:00Z">
        <w:r w:rsidR="00827D31" w:rsidRPr="00FC4F31">
          <w:delText>resolution 73/262</w:delText>
        </w:r>
      </w:del>
      <w:ins w:id="133" w:author="Burkina Miper Genève" w:date="2020-06-19T11:42:00Z">
        <w:r>
          <w:t>resolution74/137</w:t>
        </w:r>
      </w:ins>
      <w:r>
        <w:t xml:space="preserve"> of </w:t>
      </w:r>
      <w:del w:id="134" w:author="Burkina Miper Genève" w:date="2020-06-19T11:42:00Z">
        <w:r w:rsidR="00827D31" w:rsidRPr="00FC4F31">
          <w:delText xml:space="preserve">22 </w:delText>
        </w:r>
      </w:del>
      <w:r>
        <w:t xml:space="preserve">December </w:t>
      </w:r>
      <w:del w:id="135" w:author="Burkina Miper Genève" w:date="2020-06-19T11:42:00Z">
        <w:r w:rsidR="00827D31" w:rsidRPr="00FC4F31">
          <w:delText>2018</w:delText>
        </w:r>
      </w:del>
      <w:ins w:id="136" w:author="Burkina Miper Genève" w:date="2020-06-19T11:42:00Z">
        <w:r>
          <w:t>2019</w:t>
        </w:r>
      </w:ins>
      <w:r>
        <w:t>, and the imperative need for their full and effective implementation,</w:t>
      </w:r>
    </w:p>
    <w:p w14:paraId="581D5539" w14:textId="77777777" w:rsidR="00CA33FF" w:rsidRDefault="00841B57">
      <w:pPr>
        <w:pStyle w:val="SingleTxtG"/>
        <w:ind w:firstLine="567"/>
      </w:pPr>
      <w:r>
        <w:rPr>
          <w:i/>
          <w:iCs/>
        </w:rPr>
        <w:t>Alarmed</w:t>
      </w:r>
      <w:r>
        <w:t xml:space="preserve"> at the resurgence of violence, racial hatred, hate speech, hate crimes, neo-Nazism, neo-Fascism and violent nationalist ideologies based on racial or national prejudice, including the resurgence of racial superiority ideologies that incite hatred and violence against Africans and people of African descent,</w:t>
      </w:r>
    </w:p>
    <w:p w14:paraId="785B573A" w14:textId="77777777" w:rsidR="00E9716A" w:rsidRDefault="00841B57">
      <w:pPr>
        <w:pStyle w:val="SingleTxtG"/>
        <w:ind w:firstLine="567"/>
        <w:rPr>
          <w:ins w:id="137" w:author="Burkina Miper Genève" w:date="2020-06-19T11:42:00Z"/>
        </w:rPr>
      </w:pPr>
      <w:ins w:id="138" w:author="Burkina Miper Genève" w:date="2020-06-19T11:42:00Z">
        <w:r>
          <w:t>Recognizing that racism, racial discrimination, xenophobia and related intolerance has a deep negative impact on the enjoyment of human rights, and therefore requires a united and comprehensive response from the international community,</w:t>
        </w:r>
      </w:ins>
    </w:p>
    <w:p w14:paraId="632E3F02" w14:textId="77777777" w:rsidR="00CA33FF" w:rsidRDefault="00841B57">
      <w:pPr>
        <w:pStyle w:val="SingleTxtG"/>
        <w:ind w:firstLine="567"/>
      </w:pPr>
      <w:r>
        <w:rPr>
          <w:i/>
          <w:iCs/>
        </w:rPr>
        <w:t>Recalling</w:t>
      </w:r>
      <w:r>
        <w:t xml:space="preserve"> its resolution 7/34 of 28 March 2008, and all subsequent resolutions on the mandate of the Special Rapporteur on contemporary forms of racism, racial discrimination, xenophobia and related intolerance, including those of the Commission on Human Rights,</w:t>
      </w:r>
    </w:p>
    <w:p w14:paraId="00342225" w14:textId="0793377C" w:rsidR="00CA33FF" w:rsidRDefault="00841B57" w:rsidP="00AE4012">
      <w:pPr>
        <w:pStyle w:val="SingleTxtG"/>
        <w:ind w:firstLine="567"/>
      </w:pPr>
      <w:r>
        <w:rPr>
          <w:i/>
          <w:iCs/>
        </w:rPr>
        <w:t xml:space="preserve">Taking note </w:t>
      </w:r>
      <w:r>
        <w:t>of</w:t>
      </w:r>
      <w:r>
        <w:rPr>
          <w:i/>
          <w:iCs/>
        </w:rPr>
        <w:t xml:space="preserve"> </w:t>
      </w:r>
      <w:r>
        <w:t>the historic resolution on racial discrimination in the United States of America adopted at the first ordinary session of the Assembly of African Heads of State and Government of the Organization of African Unity, held in Cairo from 17 to 24 July 1964, and the statement made by the Chairperson of the African Union Commission</w:t>
      </w:r>
      <w:r w:rsidR="00F2151D">
        <w:t xml:space="preserve"> </w:t>
      </w:r>
      <w:del w:id="139" w:author="Burkina Miper Genève" w:date="2020-06-19T11:42:00Z">
        <w:r w:rsidR="00827D31" w:rsidRPr="00FC4F31">
          <w:delText>following</w:delText>
        </w:r>
      </w:del>
      <w:ins w:id="140" w:author="Burkina Miper Genève" w:date="2020-06-19T11:42:00Z">
        <w:r w:rsidR="00F2151D" w:rsidRPr="00AE4012">
          <w:rPr>
            <w:color w:val="auto"/>
          </w:rPr>
          <w:t>which condemned</w:t>
        </w:r>
      </w:ins>
      <w:r w:rsidRPr="00AE4012">
        <w:rPr>
          <w:color w:val="auto"/>
          <w:rPrChange w:id="141" w:author="Burkina Miper Genève" w:date="2020-06-19T11:42:00Z">
            <w:rPr/>
          </w:rPrChange>
        </w:rPr>
        <w:t xml:space="preserve"> </w:t>
      </w:r>
      <w:r>
        <w:t xml:space="preserve">the murder of George Floyd in the United States of America on </w:t>
      </w:r>
      <w:del w:id="142" w:author="Burkina Miper Genève" w:date="2020-06-19T11:42:00Z">
        <w:r w:rsidR="00827D31" w:rsidRPr="00FC4F31">
          <w:delText>29</w:delText>
        </w:r>
      </w:del>
      <w:ins w:id="143" w:author="Burkina Miper Genève" w:date="2020-06-19T11:42:00Z">
        <w:r>
          <w:t>2</w:t>
        </w:r>
        <w:r w:rsidR="00E67178">
          <w:t>5</w:t>
        </w:r>
      </w:ins>
      <w:r>
        <w:t xml:space="preserve"> May 2020,</w:t>
      </w:r>
    </w:p>
    <w:p w14:paraId="6B0EA6ED" w14:textId="7C7C6754" w:rsidR="00CA33FF" w:rsidRPr="006A4BBC" w:rsidRDefault="00827D31">
      <w:pPr>
        <w:pStyle w:val="Body"/>
        <w:spacing w:after="120"/>
        <w:ind w:left="1134" w:right="1134" w:firstLine="567"/>
        <w:jc w:val="both"/>
        <w:rPr>
          <w:i/>
          <w:shd w:val="clear" w:color="auto" w:fill="FFFFFF"/>
          <w:lang w:val="en-GB"/>
          <w:rPrChange w:id="144" w:author="Burkina Miper Genève" w:date="2020-06-19T11:42:00Z">
            <w:rPr/>
          </w:rPrChange>
        </w:rPr>
        <w:pPrChange w:id="145" w:author="Burkina Miper Genève" w:date="2020-06-19T11:42:00Z">
          <w:pPr>
            <w:pStyle w:val="SingleTxtG"/>
            <w:ind w:firstLine="567"/>
          </w:pPr>
        </w:pPrChange>
      </w:pPr>
      <w:del w:id="146" w:author="Burkina Miper Genève" w:date="2020-06-19T11:42:00Z">
        <w:r w:rsidRPr="006A4BBC">
          <w:rPr>
            <w:i/>
            <w:lang w:val="en-GB"/>
          </w:rPr>
          <w:delText>Recalling</w:delText>
        </w:r>
      </w:del>
      <w:ins w:id="147" w:author="Burkina Miper Genève" w:date="2020-06-19T11:42:00Z">
        <w:r w:rsidR="00841B57" w:rsidRPr="006E278A">
          <w:rPr>
            <w:i/>
            <w:iCs/>
            <w:lang w:val="en-US"/>
          </w:rPr>
          <w:t>Taking note</w:t>
        </w:r>
      </w:ins>
      <w:r w:rsidR="00EF6AAF">
        <w:rPr>
          <w:i/>
          <w:iCs/>
          <w:lang w:val="en-US"/>
        </w:rPr>
        <w:t xml:space="preserve"> </w:t>
      </w:r>
      <w:ins w:id="148" w:author="Burkina Miper Genève" w:date="2020-06-19T11:48:00Z">
        <w:r w:rsidR="00EF6AAF">
          <w:rPr>
            <w:i/>
            <w:iCs/>
            <w:lang w:val="en-US"/>
          </w:rPr>
          <w:t>of</w:t>
        </w:r>
      </w:ins>
      <w:r w:rsidR="00841B57" w:rsidRPr="006E278A">
        <w:rPr>
          <w:i/>
          <w:lang w:val="en-US"/>
          <w:rPrChange w:id="149" w:author="Burkina Miper Genève" w:date="2020-06-19T11:42:00Z">
            <w:rPr>
              <w:rFonts w:eastAsia="Arial Unicode MS" w:cs="Arial Unicode MS"/>
              <w:i/>
              <w:lang w:val="en-US"/>
            </w:rPr>
          </w:rPrChange>
        </w:rPr>
        <w:t xml:space="preserve"> </w:t>
      </w:r>
      <w:r w:rsidR="00841B57" w:rsidRPr="006E278A">
        <w:rPr>
          <w:lang w:val="en-US"/>
          <w:rPrChange w:id="150" w:author="Burkina Miper Genève" w:date="2020-06-19T11:42:00Z">
            <w:rPr>
              <w:rFonts w:eastAsia="Arial Unicode MS" w:cs="Arial Unicode MS"/>
              <w:lang w:val="en-US"/>
            </w:rPr>
          </w:rPrChange>
        </w:rPr>
        <w:t xml:space="preserve">the statement made by the Inter-American Commission on Human Rights on 8 June 2020 expressing its strong condemnation of the murder of George Floyd and repudiating structural racism, the systemic violence against Afro-Americans, impunity and the disproportionate use of </w:t>
      </w:r>
      <w:del w:id="151" w:author="Burkina Miper Genève" w:date="2020-06-19T11:42:00Z">
        <w:r w:rsidRPr="006A4BBC">
          <w:rPr>
            <w:lang w:val="en-GB"/>
          </w:rPr>
          <w:delText xml:space="preserve">police </w:delText>
        </w:r>
      </w:del>
      <w:r w:rsidR="00841B57" w:rsidRPr="006E278A">
        <w:rPr>
          <w:lang w:val="en-US"/>
          <w:rPrChange w:id="152" w:author="Burkina Miper Genève" w:date="2020-06-19T11:42:00Z">
            <w:rPr>
              <w:rFonts w:eastAsia="Arial Unicode MS" w:cs="Arial Unicode MS"/>
              <w:lang w:val="en-US"/>
            </w:rPr>
          </w:rPrChange>
        </w:rPr>
        <w:t>force</w:t>
      </w:r>
      <w:ins w:id="153" w:author="Burkina Miper Genève" w:date="2020-06-19T11:42:00Z">
        <w:r w:rsidR="00841B57" w:rsidRPr="006E278A">
          <w:rPr>
            <w:lang w:val="en-US"/>
          </w:rPr>
          <w:t xml:space="preserve"> by law enforcement officers</w:t>
        </w:r>
      </w:ins>
      <w:r w:rsidR="00841B57" w:rsidRPr="006E278A">
        <w:rPr>
          <w:lang w:val="en-US"/>
          <w:rPrChange w:id="154" w:author="Burkina Miper Genève" w:date="2020-06-19T11:42:00Z">
            <w:rPr>
              <w:rFonts w:eastAsia="Arial Unicode MS" w:cs="Arial Unicode MS"/>
              <w:lang w:val="en-US"/>
            </w:rPr>
          </w:rPrChange>
        </w:rPr>
        <w:t>,</w:t>
      </w:r>
    </w:p>
    <w:p w14:paraId="14F67118" w14:textId="77777777" w:rsidR="00CA33FF" w:rsidRDefault="00841B57">
      <w:pPr>
        <w:pStyle w:val="SingleTxtG"/>
        <w:ind w:firstLine="567"/>
        <w:rPr>
          <w:moveFrom w:id="155" w:author="Burkina Miper Genève" w:date="2020-06-19T11:42:00Z"/>
        </w:rPr>
      </w:pPr>
      <w:moveFromRangeStart w:id="156" w:author="Burkina Miper Genève" w:date="2020-06-19T11:42:00Z" w:name="move43459376"/>
      <w:moveFrom w:id="157" w:author="Burkina Miper Genève" w:date="2020-06-19T11:42:00Z">
        <w:r>
          <w:rPr>
            <w:i/>
            <w:iCs/>
          </w:rPr>
          <w:t>Recalling also</w:t>
        </w:r>
        <w:r>
          <w:t xml:space="preserve"> the Universal Declaration of Human Rights, which states that all human beings are born free and equal in dignity and rights, and that everyone is entitled to all the rights and freedoms set forth in the Declaration, without distinction of any kind, such as race, colour or national origin,</w:t>
        </w:r>
      </w:moveFrom>
    </w:p>
    <w:moveFromRangeEnd w:id="156"/>
    <w:p w14:paraId="4D5D572C" w14:textId="77777777" w:rsidR="00827D31" w:rsidRPr="00FC4F31" w:rsidRDefault="00827D31" w:rsidP="00B55D26">
      <w:pPr>
        <w:pStyle w:val="SingleTxtG"/>
        <w:ind w:firstLine="567"/>
        <w:rPr>
          <w:del w:id="158" w:author="Burkina Miper Genève" w:date="2020-06-19T11:42:00Z"/>
        </w:rPr>
      </w:pPr>
      <w:del w:id="159" w:author="Burkina Miper Genève" w:date="2020-06-19T11:42:00Z">
        <w:r w:rsidRPr="00FC4F31">
          <w:rPr>
            <w:i/>
          </w:rPr>
          <w:delText>Recognizing</w:delText>
        </w:r>
        <w:r w:rsidRPr="00FC4F31">
          <w:rPr>
            <w:b/>
            <w:bCs/>
          </w:rPr>
          <w:delText xml:space="preserve"> </w:delText>
        </w:r>
        <w:r w:rsidRPr="00FC4F31">
          <w:delText>the critical role played by law enforcement personnel in realizing a safer world</w:delText>
        </w:r>
        <w:r w:rsidR="00A47981" w:rsidRPr="00FC4F31">
          <w:delText>,</w:delText>
        </w:r>
        <w:r w:rsidRPr="00FC4F31">
          <w:delText xml:space="preserve"> and stressing the essential need to build trust with the p</w:delText>
        </w:r>
        <w:r w:rsidR="00B55D26" w:rsidRPr="00FC4F31">
          <w:delText>ublic they serve,</w:delText>
        </w:r>
      </w:del>
    </w:p>
    <w:p w14:paraId="2C26C8DD" w14:textId="77777777" w:rsidR="00CA33FF" w:rsidRPr="005233A9" w:rsidRDefault="00841B57">
      <w:pPr>
        <w:pStyle w:val="SingleTxtG"/>
        <w:ind w:firstLine="567"/>
        <w:rPr>
          <w:ins w:id="160" w:author="Burkina Miper Genève" w:date="2020-06-19T11:42:00Z"/>
        </w:rPr>
      </w:pPr>
      <w:ins w:id="161" w:author="Burkina Miper Genève" w:date="2020-06-19T11:42:00Z">
        <w:r w:rsidRPr="005233A9">
          <w:rPr>
            <w:i/>
            <w:iCs/>
            <w:shd w:val="clear" w:color="auto" w:fill="FFFFFF"/>
          </w:rPr>
          <w:t>Recalling</w:t>
        </w:r>
        <w:r w:rsidRPr="00AE4012">
          <w:rPr>
            <w:shd w:val="clear" w:color="auto" w:fill="FFFFFF"/>
          </w:rPr>
          <w:t xml:space="preserve"> the UN Code of Conduct for Law Enforcement Officials and the Basic Principles on the Use of Force and Firearms by Law Enforcement Officials, (38/11 of July 2018)</w:t>
        </w:r>
      </w:ins>
    </w:p>
    <w:p w14:paraId="66F48466" w14:textId="10E60855" w:rsidR="00CA33FF" w:rsidRPr="00AE4012" w:rsidRDefault="00841B57">
      <w:pPr>
        <w:pStyle w:val="SingleTxtG"/>
        <w:ind w:firstLine="567"/>
        <w:rPr>
          <w:color w:val="auto"/>
          <w:rPrChange w:id="162" w:author="Burkina Miper Genève" w:date="2020-06-19T11:42:00Z">
            <w:rPr/>
          </w:rPrChange>
        </w:rPr>
      </w:pPr>
      <w:r>
        <w:rPr>
          <w:i/>
          <w:iCs/>
        </w:rPr>
        <w:t xml:space="preserve">Encouraging </w:t>
      </w:r>
      <w:r>
        <w:t xml:space="preserve">States to look into their manuals and guidelines used for training law enforcement </w:t>
      </w:r>
      <w:del w:id="163" w:author="Burkina Miper Genève" w:date="2020-06-19T11:42:00Z">
        <w:r w:rsidR="00827D31" w:rsidRPr="00FC4F31">
          <w:delText>personnel</w:delText>
        </w:r>
      </w:del>
      <w:ins w:id="164" w:author="Burkina Miper Genève" w:date="2020-06-19T11:42:00Z">
        <w:r>
          <w:t>officers</w:t>
        </w:r>
      </w:ins>
      <w:r>
        <w:t xml:space="preserve"> with a view to identifying the proportionality of measures in the handling of suspects and other persons in custody,</w:t>
      </w:r>
      <w:ins w:id="165" w:author="Burkina Miper Genève" w:date="2020-06-19T11:42:00Z">
        <w:r w:rsidR="00E9716A">
          <w:t xml:space="preserve"> </w:t>
        </w:r>
        <w:r w:rsidR="00E9716A" w:rsidRPr="00AE4012">
          <w:rPr>
            <w:color w:val="auto"/>
          </w:rPr>
          <w:t xml:space="preserve">with respect to the treatment of Africans and People of African Descent, </w:t>
        </w:r>
      </w:ins>
    </w:p>
    <w:p w14:paraId="4D882D26" w14:textId="77777777" w:rsidR="00CA33FF" w:rsidRDefault="00841B57">
      <w:pPr>
        <w:pStyle w:val="SingleTxtG"/>
        <w:ind w:firstLine="567"/>
      </w:pPr>
      <w:r>
        <w:rPr>
          <w:i/>
          <w:iCs/>
        </w:rPr>
        <w:t xml:space="preserve">Reaffirming </w:t>
      </w:r>
      <w:r>
        <w:t xml:space="preserve">the importance of the Durban Declaration and Programme of Action in advancing racial equality, ensuring equal opportunities for all, guaranteeing equality before the law and promoting social, economic and political inclusion without distinctions based on race, age, sex, disability, descent, national or ethnic origin, religion or economic or other status, </w:t>
      </w:r>
    </w:p>
    <w:p w14:paraId="7C38DA73" w14:textId="77777777" w:rsidR="00CA33FF" w:rsidRDefault="00841B57">
      <w:pPr>
        <w:pStyle w:val="SingleTxtG"/>
        <w:ind w:firstLine="567"/>
      </w:pPr>
      <w:r>
        <w:rPr>
          <w:i/>
          <w:iCs/>
        </w:rPr>
        <w:t xml:space="preserve">Welcoming </w:t>
      </w:r>
      <w:r>
        <w:t>all statements made by the special procedures regarding the killing of George Floyd, and in particular their joint statement of 5 June 2020, and the statement made by the United Nations High Commissioner for Human Rights on 3 June 2020,</w:t>
      </w:r>
    </w:p>
    <w:p w14:paraId="2C217134" w14:textId="63DA5415" w:rsidR="00E9716A" w:rsidRDefault="00B55D26">
      <w:pPr>
        <w:pStyle w:val="SingleTxtG"/>
        <w:ind w:firstLine="567"/>
        <w:rPr>
          <w:ins w:id="166" w:author="Burkina Miper Genève" w:date="2020-06-19T11:42:00Z"/>
        </w:rPr>
      </w:pPr>
      <w:del w:id="167" w:author="Burkina Miper Genève" w:date="2020-06-19T11:42:00Z">
        <w:r w:rsidRPr="00830D64">
          <w:delText>1.</w:delText>
        </w:r>
        <w:r w:rsidRPr="00830D64">
          <w:tab/>
        </w:r>
      </w:del>
    </w:p>
    <w:p w14:paraId="1A00A272" w14:textId="14B6878F" w:rsidR="00E9716A" w:rsidRDefault="00841B57">
      <w:pPr>
        <w:pStyle w:val="SingleTxtG"/>
        <w:numPr>
          <w:ilvl w:val="0"/>
          <w:numId w:val="1"/>
        </w:numPr>
        <w:ind w:left="1080" w:firstLine="0"/>
        <w:pPrChange w:id="168" w:author="Burkina Miper Genève" w:date="2020-06-19T11:42:00Z">
          <w:pPr>
            <w:pStyle w:val="SingleTxtG"/>
            <w:ind w:firstLine="567"/>
          </w:pPr>
        </w:pPrChange>
      </w:pPr>
      <w:r>
        <w:rPr>
          <w:i/>
          <w:iCs/>
        </w:rPr>
        <w:t>Strongly condemns</w:t>
      </w:r>
      <w:r>
        <w:t xml:space="preserve"> the continuing racially discriminatory and violent practices perpetrated by law enforcement agencies against Africans and people of African descent, </w:t>
      </w:r>
      <w:ins w:id="169" w:author="Burkina Miper Genève" w:date="2020-06-19T11:42:00Z">
        <w:r>
          <w:t xml:space="preserve">in particular which led </w:t>
        </w:r>
        <w:r w:rsidR="00957566">
          <w:t xml:space="preserve">to the </w:t>
        </w:r>
        <w:r>
          <w:t xml:space="preserve">death of George Floyd </w:t>
        </w:r>
        <w:r w:rsidR="00E67178" w:rsidRPr="00AE4012">
          <w:rPr>
            <w:color w:val="auto"/>
          </w:rPr>
          <w:t>on 25 May 2020 in Minnesota</w:t>
        </w:r>
        <w:r w:rsidR="00E9716A" w:rsidRPr="00AE4012">
          <w:rPr>
            <w:color w:val="auto"/>
          </w:rPr>
          <w:t xml:space="preserve">, </w:t>
        </w:r>
        <w:r w:rsidR="00E67178" w:rsidRPr="00AE4012">
          <w:rPr>
            <w:color w:val="auto"/>
          </w:rPr>
          <w:t xml:space="preserve">as referred to in PP9 </w:t>
        </w:r>
      </w:ins>
      <w:r w:rsidRPr="00AE4012">
        <w:rPr>
          <w:color w:val="auto"/>
          <w:rPrChange w:id="170" w:author="Burkina Miper Genève" w:date="2020-06-19T11:42:00Z">
            <w:rPr/>
          </w:rPrChange>
        </w:rPr>
        <w:t xml:space="preserve">and </w:t>
      </w:r>
      <w:r w:rsidR="00E9716A" w:rsidRPr="00AE4012">
        <w:rPr>
          <w:color w:val="auto"/>
          <w:rPrChange w:id="171" w:author="Burkina Miper Genève" w:date="2020-06-19T11:42:00Z">
            <w:rPr/>
          </w:rPrChange>
        </w:rPr>
        <w:t xml:space="preserve">the </w:t>
      </w:r>
      <w:ins w:id="172" w:author="Burkina Miper Genève" w:date="2020-06-19T11:42:00Z">
        <w:r w:rsidR="00E9716A" w:rsidRPr="00AE4012">
          <w:rPr>
            <w:color w:val="auto"/>
          </w:rPr>
          <w:t>deaths of</w:t>
        </w:r>
        <w:r w:rsidR="00E9716A">
          <w:rPr>
            <w:color w:val="FF0000"/>
          </w:rPr>
          <w:t xml:space="preserve"> </w:t>
        </w:r>
        <w:r>
          <w:t>other people of African de</w:t>
        </w:r>
        <w:r w:rsidR="00E9716A">
          <w:t>s</w:t>
        </w:r>
        <w:r>
          <w:t>cent</w:t>
        </w:r>
        <w:r w:rsidR="00E67178">
          <w:t>,</w:t>
        </w:r>
        <w:r>
          <w:t xml:space="preserve"> and further condemn the  </w:t>
        </w:r>
      </w:ins>
      <w:r>
        <w:t xml:space="preserve">structural racism </w:t>
      </w:r>
      <w:del w:id="173" w:author="Burkina Miper Genève" w:date="2020-06-19T11:42:00Z">
        <w:r w:rsidR="00827D31" w:rsidRPr="00830D64">
          <w:delText>endemic to</w:delText>
        </w:r>
      </w:del>
      <w:ins w:id="174" w:author="Burkina Miper Genève" w:date="2020-06-19T11:42:00Z">
        <w:r>
          <w:t>in</w:t>
        </w:r>
      </w:ins>
      <w:r w:rsidR="00E9716A">
        <w:t xml:space="preserve"> </w:t>
      </w:r>
      <w:r>
        <w:t xml:space="preserve">the criminal justice system </w:t>
      </w:r>
      <w:del w:id="175" w:author="Burkina Miper Genève" w:date="2020-06-19T11:42:00Z">
        <w:r w:rsidR="00827D31" w:rsidRPr="00830D64">
          <w:delText xml:space="preserve">in the United States of America and other parts </w:delText>
        </w:r>
        <w:r w:rsidR="00B55D26" w:rsidRPr="00830D64">
          <w:delText xml:space="preserve">of </w:delText>
        </w:r>
        <w:r w:rsidR="00B55D26" w:rsidRPr="009C41EE">
          <w:delText>the world recently affected;</w:delText>
        </w:r>
      </w:del>
    </w:p>
    <w:p w14:paraId="2564BEFD" w14:textId="463319F5" w:rsidR="00CA33FF" w:rsidRDefault="00B55D26">
      <w:pPr>
        <w:pStyle w:val="SingleTxtG"/>
        <w:numPr>
          <w:ilvl w:val="0"/>
          <w:numId w:val="1"/>
        </w:numPr>
        <w:ind w:left="1080" w:firstLine="0"/>
        <w:pPrChange w:id="176" w:author="Burkina Miper Genève" w:date="2020-06-19T11:42:00Z">
          <w:pPr>
            <w:pStyle w:val="SingleTxtG"/>
            <w:ind w:firstLine="567"/>
          </w:pPr>
        </w:pPrChange>
      </w:pPr>
      <w:del w:id="177" w:author="Burkina Miper Genève" w:date="2020-06-19T11:42:00Z">
        <w:r w:rsidRPr="009C41EE">
          <w:delText>2.</w:delText>
        </w:r>
        <w:r w:rsidRPr="009C41EE">
          <w:tab/>
        </w:r>
        <w:r w:rsidR="00152CE9" w:rsidRPr="00FC4F31">
          <w:rPr>
            <w:i/>
          </w:rPr>
          <w:delText>Expresses a</w:delText>
        </w:r>
        <w:r w:rsidR="00827D31" w:rsidRPr="00FC4F31">
          <w:rPr>
            <w:i/>
          </w:rPr>
          <w:delText>larm</w:delText>
        </w:r>
        <w:r w:rsidR="00827D31" w:rsidRPr="00FC4F31">
          <w:delText xml:space="preserve"> </w:delText>
        </w:r>
        <w:r w:rsidR="00152CE9" w:rsidRPr="00FC4F31">
          <w:delText>at</w:delText>
        </w:r>
      </w:del>
      <w:ins w:id="178" w:author="Burkina Miper Genève" w:date="2020-06-19T11:42:00Z">
        <w:r w:rsidR="00841B57">
          <w:rPr>
            <w:i/>
            <w:iCs/>
          </w:rPr>
          <w:t>Deplores</w:t>
        </w:r>
      </w:ins>
      <w:r w:rsidR="00841B57">
        <w:t xml:space="preserve"> the recent incidents of </w:t>
      </w:r>
      <w:del w:id="179" w:author="Burkina Miper Genève" w:date="2020-06-19T11:42:00Z">
        <w:r w:rsidR="00827D31" w:rsidRPr="00FC4F31">
          <w:delText>police brutality</w:delText>
        </w:r>
      </w:del>
      <w:ins w:id="180" w:author="Burkina Miper Genève" w:date="2020-06-19T11:42:00Z">
        <w:r w:rsidR="00841B57">
          <w:t>excessive use of force and other human rights violations by law enforcement officers</w:t>
        </w:r>
      </w:ins>
      <w:r w:rsidR="00841B57">
        <w:t xml:space="preserve"> against peaceful demonstrators defending the rights of Africans and of people of African descent;</w:t>
      </w:r>
    </w:p>
    <w:p w14:paraId="24FFC601" w14:textId="5D902259" w:rsidR="00CA33FF" w:rsidRDefault="00841B57">
      <w:pPr>
        <w:pStyle w:val="SingleTxtG"/>
        <w:ind w:hanging="54"/>
        <w:pPrChange w:id="181" w:author="Burkina Miper Genève" w:date="2020-06-19T11:42:00Z">
          <w:pPr>
            <w:pStyle w:val="SingleTxtG"/>
            <w:ind w:firstLine="567"/>
          </w:pPr>
        </w:pPrChange>
      </w:pPr>
      <w:r>
        <w:t>3.</w:t>
      </w:r>
      <w:r>
        <w:tab/>
      </w:r>
      <w:del w:id="182" w:author="Burkina Miper Genève" w:date="2020-06-19T11:42:00Z">
        <w:r w:rsidR="00827D31" w:rsidRPr="00FC4F31">
          <w:rPr>
            <w:i/>
          </w:rPr>
          <w:delText>Decides</w:delText>
        </w:r>
        <w:r w:rsidR="00827D31" w:rsidRPr="00FC4F31">
          <w:delText xml:space="preserve"> to establish an independent international commission of inquiry, to be appointed by the President of the </w:delText>
        </w:r>
      </w:del>
      <w:ins w:id="183" w:author="Burkina Miper Genève" w:date="2020-06-19T11:42:00Z">
        <w:r>
          <w:t xml:space="preserve">Requests the High Commissioner for </w:t>
        </w:r>
      </w:ins>
      <w:r>
        <w:t>Human Rights</w:t>
      </w:r>
      <w:del w:id="184" w:author="Burkina Miper Genève" w:date="2020-06-19T11:42:00Z">
        <w:r w:rsidR="00827D31" w:rsidRPr="00FC4F31">
          <w:delText xml:space="preserve"> Council</w:delText>
        </w:r>
        <w:r w:rsidR="00CB27E1" w:rsidRPr="00FC4F31">
          <w:delText>,</w:delText>
        </w:r>
        <w:r w:rsidR="00827D31" w:rsidRPr="00FC4F31">
          <w:delText xml:space="preserve"> to establish </w:delText>
        </w:r>
        <w:r w:rsidR="00CB27E1" w:rsidRPr="00FC4F31">
          <w:delText xml:space="preserve">the </w:delText>
        </w:r>
        <w:r w:rsidR="00827D31" w:rsidRPr="00FC4F31">
          <w:delText>facts and circumstances relat</w:delText>
        </w:r>
        <w:r w:rsidR="00CB27E1" w:rsidRPr="00FC4F31">
          <w:delText>ing</w:delText>
        </w:r>
        <w:r w:rsidR="00827D31" w:rsidRPr="00FC4F31">
          <w:delText xml:space="preserve"> to the </w:delText>
        </w:r>
      </w:del>
      <w:ins w:id="185" w:author="Burkina Miper Genève" w:date="2020-06-19T11:42:00Z">
        <w:r>
          <w:t xml:space="preserve">, with the assistance of relevant Special Mandate Holders, to prepare a report on </w:t>
        </w:r>
      </w:ins>
      <w:r>
        <w:t xml:space="preserve">systemic racism, </w:t>
      </w:r>
      <w:del w:id="186" w:author="Burkina Miper Genève" w:date="2020-06-19T11:42:00Z">
        <w:r w:rsidR="00827D31" w:rsidRPr="00FC4F31">
          <w:delText xml:space="preserve">alleged </w:delText>
        </w:r>
      </w:del>
      <w:r>
        <w:t xml:space="preserve">violations of international human rights law </w:t>
      </w:r>
      <w:del w:id="187" w:author="Burkina Miper Genève" w:date="2020-06-19T11:42:00Z">
        <w:r w:rsidR="00827D31" w:rsidRPr="00FC4F31">
          <w:delText xml:space="preserve">and abuses </w:delText>
        </w:r>
      </w:del>
      <w:r>
        <w:t xml:space="preserve">against Africans and people of African descent </w:t>
      </w:r>
      <w:del w:id="188" w:author="Burkina Miper Genève" w:date="2020-06-19T11:42:00Z">
        <w:r w:rsidR="00827D31" w:rsidRPr="00FC4F31">
          <w:delText>in the United States of America and other parts o</w:delText>
        </w:r>
        <w:r w:rsidR="00B55D26" w:rsidRPr="00FC4F31">
          <w:delText xml:space="preserve">f the world recently affected </w:delText>
        </w:r>
      </w:del>
      <w:r>
        <w:t xml:space="preserve">by law enforcement agencies, especially those incidents that resulted in the </w:t>
      </w:r>
      <w:del w:id="189" w:author="Burkina Miper Genève" w:date="2020-06-19T11:42:00Z">
        <w:r w:rsidR="00827D31" w:rsidRPr="00FC4F31">
          <w:delText>deaths</w:delText>
        </w:r>
      </w:del>
      <w:ins w:id="190" w:author="Burkina Miper Genève" w:date="2020-06-19T11:42:00Z">
        <w:r>
          <w:t>death</w:t>
        </w:r>
      </w:ins>
      <w:r>
        <w:t xml:space="preserve"> of </w:t>
      </w:r>
      <w:ins w:id="191" w:author="Burkina Miper Genève" w:date="2020-06-19T11:42:00Z">
        <w:r>
          <w:t xml:space="preserve">George Floyd and other </w:t>
        </w:r>
      </w:ins>
      <w:r>
        <w:t xml:space="preserve">Africans and of people of African descent, </w:t>
      </w:r>
      <w:del w:id="192" w:author="Burkina Miper Genève" w:date="2020-06-19T11:42:00Z">
        <w:r w:rsidR="00827D31" w:rsidRPr="00FC4F31">
          <w:delText>with a view to br</w:delText>
        </w:r>
        <w:r w:rsidR="00B55D26" w:rsidRPr="00FC4F31">
          <w:delText>inging perpetrators to justice</w:delText>
        </w:r>
      </w:del>
      <w:ins w:id="193" w:author="Burkina Miper Genève" w:date="2020-06-19T11:42:00Z">
        <w:r>
          <w:t>to contribute to accountability and redress for victims</w:t>
        </w:r>
      </w:ins>
      <w:r>
        <w:t>;</w:t>
      </w:r>
    </w:p>
    <w:p w14:paraId="035BE2E4" w14:textId="174B8582" w:rsidR="00CA33FF" w:rsidRDefault="00841B57">
      <w:pPr>
        <w:pStyle w:val="SingleTxtG"/>
        <w:ind w:hanging="54"/>
        <w:pPrChange w:id="194" w:author="Burkina Miper Genève" w:date="2020-06-19T11:42:00Z">
          <w:pPr>
            <w:pStyle w:val="SingleTxtG"/>
            <w:ind w:firstLine="567"/>
          </w:pPr>
        </w:pPrChange>
      </w:pPr>
      <w:r>
        <w:t>4.</w:t>
      </w:r>
      <w:r>
        <w:tab/>
      </w:r>
      <w:r>
        <w:rPr>
          <w:i/>
          <w:iCs/>
        </w:rPr>
        <w:t>Requests</w:t>
      </w:r>
      <w:r>
        <w:t xml:space="preserve"> the </w:t>
      </w:r>
      <w:del w:id="195" w:author="Burkina Miper Genève" w:date="2020-06-19T11:42:00Z">
        <w:r w:rsidR="00827D31" w:rsidRPr="00FC4F31">
          <w:delText>commission of inquiry</w:delText>
        </w:r>
      </w:del>
      <w:ins w:id="196" w:author="Burkina Miper Genève" w:date="2020-06-19T11:42:00Z">
        <w:r>
          <w:t>High Commissioner</w:t>
        </w:r>
      </w:ins>
      <w:r>
        <w:t xml:space="preserve"> to examine </w:t>
      </w:r>
      <w:del w:id="197" w:author="Burkina Miper Genève" w:date="2020-06-19T11:42:00Z">
        <w:r w:rsidR="00827D31" w:rsidRPr="00FC4F31">
          <w:delText xml:space="preserve">federal, state and local </w:delText>
        </w:r>
      </w:del>
      <w:r>
        <w:t>government responses to</w:t>
      </w:r>
      <w:ins w:id="198" w:author="Burkina Miper Genève" w:date="2020-06-19T11:42:00Z">
        <w:r w:rsidR="004256E6">
          <w:t xml:space="preserve"> antiracism peaceful process</w:t>
        </w:r>
      </w:ins>
      <w:r>
        <w:t xml:space="preserve"> peaceful protests, including the alleged use of excessive force against protesters, bystanders and journalists;</w:t>
      </w:r>
    </w:p>
    <w:p w14:paraId="771C0616" w14:textId="474D8B3E" w:rsidR="00CA33FF" w:rsidRDefault="00841B57">
      <w:pPr>
        <w:pStyle w:val="SingleTxtG"/>
        <w:ind w:firstLine="36"/>
        <w:pPrChange w:id="199" w:author="Burkina Miper Genève" w:date="2020-06-19T11:42:00Z">
          <w:pPr>
            <w:pStyle w:val="SingleTxtG"/>
            <w:ind w:firstLine="567"/>
          </w:pPr>
        </w:pPrChange>
      </w:pPr>
      <w:r>
        <w:t>5.</w:t>
      </w:r>
      <w:r>
        <w:tab/>
      </w:r>
      <w:del w:id="200" w:author="Burkina Miper Genève" w:date="2020-06-19T11:42:00Z">
        <w:r w:rsidR="00827D31" w:rsidRPr="00FC4F31">
          <w:rPr>
            <w:i/>
          </w:rPr>
          <w:delText>Calls upon</w:delText>
        </w:r>
        <w:r w:rsidR="00827D31" w:rsidRPr="00FC4F31">
          <w:delText xml:space="preserve"> the Government of the United States of America and other parts of the world recently affected, and all relevant parties to cooperate fully with the commission of inquiry, and to facilitate its access, requests the cooperation of other relevant United Nations bodies with the commission of inquiry to carry out its mission, and requests the assistance of the United Nations High Commissioner for Human Rights in this regard, including in the provision of all administrative, technical and logistical assistance required to enable the commission of inquiry to fulfil </w:delText>
        </w:r>
        <w:r w:rsidR="00CB27E1" w:rsidRPr="00FC4F31">
          <w:delText xml:space="preserve">its </w:delText>
        </w:r>
        <w:r w:rsidR="00827D31" w:rsidRPr="00FC4F31">
          <w:delText>man</w:delText>
        </w:r>
        <w:r w:rsidR="00B55D26" w:rsidRPr="00FC4F31">
          <w:delText>date promptly and efficiently;</w:delText>
        </w:r>
      </w:del>
      <w:ins w:id="201" w:author="Burkina Miper Genève" w:date="2020-06-19T11:42:00Z">
        <w:r>
          <w:rPr>
            <w:i/>
            <w:iCs/>
          </w:rPr>
          <w:t>Calls upon</w:t>
        </w:r>
        <w:r>
          <w:t xml:space="preserve"> all States, and all relevant </w:t>
        </w:r>
        <w:r w:rsidR="00E9716A" w:rsidRPr="00AE4012">
          <w:rPr>
            <w:color w:val="auto"/>
          </w:rPr>
          <w:t>stakeholders</w:t>
        </w:r>
        <w:r>
          <w:t xml:space="preserve"> to cooperate fully with the Office of the High Commissioner in the preparation of the report, </w:t>
        </w:r>
      </w:ins>
    </w:p>
    <w:p w14:paraId="09228237" w14:textId="323C8B7A" w:rsidR="00CA33FF" w:rsidRDefault="00841B57">
      <w:pPr>
        <w:pStyle w:val="SingleTxtG"/>
        <w:ind w:firstLine="36"/>
        <w:pPrChange w:id="202" w:author="Burkina Miper Genève" w:date="2020-06-19T11:42:00Z">
          <w:pPr>
            <w:pStyle w:val="SingleTxtG"/>
            <w:ind w:firstLine="567"/>
          </w:pPr>
        </w:pPrChange>
      </w:pPr>
      <w:r>
        <w:t>6.</w:t>
      </w:r>
      <w:r>
        <w:tab/>
      </w:r>
      <w:r>
        <w:rPr>
          <w:i/>
          <w:iCs/>
        </w:rPr>
        <w:t>Requests</w:t>
      </w:r>
      <w:r>
        <w:t xml:space="preserve"> the </w:t>
      </w:r>
      <w:del w:id="203" w:author="Burkina Miper Genève" w:date="2020-06-19T11:42:00Z">
        <w:r w:rsidR="00827D31" w:rsidRPr="00FC4F31">
          <w:delText>commission of inquiry</w:delText>
        </w:r>
      </w:del>
      <w:ins w:id="204" w:author="Burkina Miper Genève" w:date="2020-06-19T11:42:00Z">
        <w:r>
          <w:t xml:space="preserve">High Commissioner </w:t>
        </w:r>
      </w:ins>
      <w:r>
        <w:t xml:space="preserve"> to provide an oral update </w:t>
      </w:r>
      <w:del w:id="205" w:author="Burkina Miper Genève" w:date="2020-06-19T11:42:00Z">
        <w:r w:rsidR="00CB27E1" w:rsidRPr="00FC4F31">
          <w:delText>to</w:delText>
        </w:r>
      </w:del>
      <w:ins w:id="206" w:author="Burkina Miper Genève" w:date="2020-06-19T11:42:00Z">
        <w:r>
          <w:t>on</w:t>
        </w:r>
      </w:ins>
      <w:r>
        <w:t xml:space="preserve"> the </w:t>
      </w:r>
      <w:ins w:id="207" w:author="Burkina Miper Genève" w:date="2020-06-19T11:42:00Z">
        <w:r>
          <w:t xml:space="preserve">preparation of her report to the </w:t>
        </w:r>
      </w:ins>
      <w:r>
        <w:t xml:space="preserve">Human Rights Council at its forty-fifth and forty-sixth sessions, and to present a </w:t>
      </w:r>
      <w:del w:id="208" w:author="Burkina Miper Genève" w:date="2020-06-19T11:42:00Z">
        <w:r w:rsidR="00827D31" w:rsidRPr="00FC4F31">
          <w:delText>final</w:delText>
        </w:r>
      </w:del>
      <w:ins w:id="209" w:author="Burkina Miper Genève" w:date="2020-06-19T11:42:00Z">
        <w:r>
          <w:t>comprehensive</w:t>
        </w:r>
      </w:ins>
      <w:r>
        <w:t xml:space="preserve"> report to the Council at its forty-seventh session</w:t>
      </w:r>
      <w:del w:id="210" w:author="Burkina Miper Genève" w:date="2020-06-19T11:42:00Z">
        <w:r w:rsidR="00B55D26" w:rsidRPr="00FC4F31">
          <w:delText>;</w:delText>
        </w:r>
      </w:del>
      <w:ins w:id="211" w:author="Burkina Miper Genève" w:date="2020-06-19T11:42:00Z">
        <w:r>
          <w:t xml:space="preserve">, followed by an interactive dialogue, </w:t>
        </w:r>
      </w:ins>
    </w:p>
    <w:p w14:paraId="57BF9E50" w14:textId="77777777" w:rsidR="00827D31" w:rsidRPr="00FC4F31" w:rsidRDefault="00B55D26" w:rsidP="00B55D26">
      <w:pPr>
        <w:pStyle w:val="SingleTxtG"/>
        <w:ind w:firstLine="567"/>
        <w:rPr>
          <w:del w:id="212" w:author="Burkina Miper Genève" w:date="2020-06-19T11:42:00Z"/>
        </w:rPr>
      </w:pPr>
      <w:del w:id="213" w:author="Burkina Miper Genève" w:date="2020-06-19T11:42:00Z">
        <w:r w:rsidRPr="00FC4F31">
          <w:delText>7.</w:delText>
        </w:r>
        <w:r w:rsidRPr="00FC4F31">
          <w:tab/>
        </w:r>
        <w:r w:rsidR="00152CE9" w:rsidRPr="00FC4F31">
          <w:rPr>
            <w:i/>
          </w:rPr>
          <w:delText>Also</w:delText>
        </w:r>
        <w:r w:rsidR="00152CE9" w:rsidRPr="00FC4F31">
          <w:delText xml:space="preserve"> </w:delText>
        </w:r>
        <w:r w:rsidR="00152CE9" w:rsidRPr="00FC4F31">
          <w:rPr>
            <w:i/>
          </w:rPr>
          <w:delText>r</w:delText>
        </w:r>
        <w:r w:rsidR="00827D31" w:rsidRPr="00FC4F31">
          <w:rPr>
            <w:i/>
          </w:rPr>
          <w:delText>equest</w:delText>
        </w:r>
        <w:r w:rsidR="00152CE9" w:rsidRPr="00FC4F31">
          <w:rPr>
            <w:i/>
          </w:rPr>
          <w:delText>s</w:delText>
        </w:r>
        <w:r w:rsidR="00827D31" w:rsidRPr="00FC4F31">
          <w:delText xml:space="preserve"> the </w:delText>
        </w:r>
        <w:r w:rsidR="00746C59" w:rsidRPr="00FC4F31">
          <w:delText>c</w:delText>
        </w:r>
        <w:r w:rsidR="00827D31" w:rsidRPr="00FC4F31">
          <w:delText xml:space="preserve">ommission of </w:delText>
        </w:r>
        <w:r w:rsidR="00746C59" w:rsidRPr="00FC4F31">
          <w:delText>i</w:delText>
        </w:r>
        <w:r w:rsidR="00827D31" w:rsidRPr="00FC4F31">
          <w:delText xml:space="preserve">nquiry to remain seized </w:delText>
        </w:r>
        <w:r w:rsidR="00746C59" w:rsidRPr="00FC4F31">
          <w:delText xml:space="preserve">of </w:delText>
        </w:r>
        <w:r w:rsidR="00827D31" w:rsidRPr="00FC4F31">
          <w:delText xml:space="preserve">the situation of Africans and </w:delText>
        </w:r>
        <w:r w:rsidR="00746C59" w:rsidRPr="00FC4F31">
          <w:delText>p</w:delText>
        </w:r>
        <w:r w:rsidR="00827D31" w:rsidRPr="00FC4F31">
          <w:delText xml:space="preserve">eople of African </w:delText>
        </w:r>
        <w:r w:rsidR="00746C59" w:rsidRPr="00FC4F31">
          <w:delText>d</w:delText>
        </w:r>
        <w:r w:rsidR="00827D31" w:rsidRPr="00FC4F31">
          <w:delText>escent</w:delText>
        </w:r>
        <w:r w:rsidR="00746C59" w:rsidRPr="00FC4F31">
          <w:delText>,</w:delText>
        </w:r>
        <w:r w:rsidR="00827D31" w:rsidRPr="00FC4F31">
          <w:delText xml:space="preserve"> and to bring </w:delText>
        </w:r>
        <w:r w:rsidR="00746C59" w:rsidRPr="00FC4F31">
          <w:delText xml:space="preserve">cases of racial discrimination and violence against them </w:delText>
        </w:r>
        <w:r w:rsidR="00827D31" w:rsidRPr="00FC4F31">
          <w:delText>to the attention of the Human Rights Council</w:delText>
        </w:r>
        <w:r w:rsidRPr="00FC4F31">
          <w:delText>;</w:delText>
        </w:r>
      </w:del>
    </w:p>
    <w:p w14:paraId="0BEA3427" w14:textId="6168A338" w:rsidR="00957566" w:rsidRDefault="00B55D26">
      <w:pPr>
        <w:pStyle w:val="SingleTxtG"/>
        <w:ind w:firstLine="36"/>
        <w:pPrChange w:id="214" w:author="Burkina Miper Genève" w:date="2020-06-19T11:42:00Z">
          <w:pPr>
            <w:pStyle w:val="SingleTxtG"/>
            <w:ind w:firstLine="567"/>
          </w:pPr>
        </w:pPrChange>
      </w:pPr>
      <w:del w:id="215" w:author="Burkina Miper Genève" w:date="2020-06-19T11:42:00Z">
        <w:r w:rsidRPr="00FC4F31">
          <w:delText>8</w:delText>
        </w:r>
      </w:del>
      <w:ins w:id="216" w:author="Burkina Miper Genève" w:date="2020-06-19T11:42:00Z">
        <w:r w:rsidR="005233A9">
          <w:t>7</w:t>
        </w:r>
      </w:ins>
      <w:r w:rsidR="00841B57">
        <w:t>.</w:t>
      </w:r>
      <w:r w:rsidR="00841B57">
        <w:tab/>
      </w:r>
      <w:r w:rsidR="00841B57">
        <w:rPr>
          <w:i/>
          <w:iCs/>
        </w:rPr>
        <w:t>Requests</w:t>
      </w:r>
      <w:r w:rsidR="00841B57">
        <w:t xml:space="preserve"> the High Commissioner to include updates on police brutality against Africans and people of African descent in </w:t>
      </w:r>
      <w:del w:id="217" w:author="Burkina Miper Genève" w:date="2020-06-19T11:42:00Z">
        <w:r w:rsidR="00827D31" w:rsidRPr="00FC4F31">
          <w:delText>the United States of America and other parts of the world recently affected in all future</w:delText>
        </w:r>
      </w:del>
      <w:ins w:id="218" w:author="Burkina Miper Genève" w:date="2020-06-19T11:42:00Z">
        <w:r w:rsidR="00841B57">
          <w:t>all her</w:t>
        </w:r>
      </w:ins>
      <w:r w:rsidR="00841B57">
        <w:t xml:space="preserve"> oral updates to the Council.</w:t>
      </w:r>
    </w:p>
    <w:p w14:paraId="32DF6A2D" w14:textId="77777777" w:rsidR="00CA33FF" w:rsidRDefault="005233A9" w:rsidP="00957566">
      <w:pPr>
        <w:pStyle w:val="SingleTxtG"/>
        <w:ind w:firstLine="36"/>
        <w:rPr>
          <w:ins w:id="219" w:author="Burkina Miper Genève" w:date="2020-06-19T11:42:00Z"/>
        </w:rPr>
      </w:pPr>
      <w:ins w:id="220" w:author="Burkina Miper Genève" w:date="2020-06-19T11:42:00Z">
        <w:r>
          <w:t>8</w:t>
        </w:r>
        <w:r w:rsidR="00841B57">
          <w:t>. Invites all treaty bodies, special procedure</w:t>
        </w:r>
        <w:r w:rsidR="00E9716A" w:rsidRPr="00AE4012">
          <w:rPr>
            <w:color w:val="auto"/>
          </w:rPr>
          <w:t>s</w:t>
        </w:r>
        <w:r w:rsidR="00841B57">
          <w:t xml:space="preserve"> mandate holders, </w:t>
        </w:r>
        <w:r w:rsidR="00E9716A">
          <w:t>i</w:t>
        </w:r>
        <w:r w:rsidR="00841B57">
          <w:t>nternational and regional human rights mechanisms, within their respective mandates, to pay due attention to all forms of racism, racial discrimination, xenophobia and related intolerances including against Africans and people of African descent and to bring them to the attention of the Human Rights Council.</w:t>
        </w:r>
      </w:ins>
    </w:p>
    <w:p w14:paraId="3FF9080E" w14:textId="77777777" w:rsidR="00CA33FF" w:rsidRDefault="00AE4012" w:rsidP="00AE4012">
      <w:pPr>
        <w:pStyle w:val="SingleTxtG"/>
        <w:rPr>
          <w:ins w:id="221" w:author="Burkina Miper Genève" w:date="2020-06-19T11:42:00Z"/>
        </w:rPr>
      </w:pPr>
      <w:ins w:id="222" w:author="Burkina Miper Genève" w:date="2020-06-19T11:42:00Z">
        <w:r>
          <w:t>9</w:t>
        </w:r>
        <w:r w:rsidR="00841B57">
          <w:t>. Decides to remain seized with the matter.</w:t>
        </w:r>
      </w:ins>
    </w:p>
    <w:p w14:paraId="4FB6D468" w14:textId="77777777" w:rsidR="00CA33FF" w:rsidRDefault="00CA33FF">
      <w:pPr>
        <w:pStyle w:val="SingleTxtG"/>
        <w:ind w:firstLine="567"/>
        <w:rPr>
          <w:ins w:id="223" w:author="Burkina Miper Genève" w:date="2020-06-19T11:42:00Z"/>
        </w:rPr>
      </w:pPr>
    </w:p>
    <w:p w14:paraId="33FF7306" w14:textId="77777777" w:rsidR="00CA33FF" w:rsidRPr="006A4BBC" w:rsidRDefault="00841B57">
      <w:pPr>
        <w:pStyle w:val="Body"/>
        <w:spacing w:before="240"/>
        <w:ind w:left="1134" w:right="1134"/>
        <w:jc w:val="center"/>
        <w:rPr>
          <w:lang w:val="en-GB"/>
          <w:rPrChange w:id="224" w:author="Burkina Miper Genève" w:date="2020-06-19T11:42:00Z">
            <w:rPr>
              <w:u w:val="single"/>
            </w:rPr>
          </w:rPrChange>
        </w:rPr>
        <w:pPrChange w:id="225" w:author="Burkina Miper Genève" w:date="2020-06-19T11:42:00Z">
          <w:pPr>
            <w:spacing w:before="240"/>
            <w:ind w:left="1134" w:right="1134"/>
            <w:jc w:val="center"/>
          </w:pPr>
        </w:pPrChange>
      </w:pPr>
      <w:r w:rsidRPr="006E278A">
        <w:rPr>
          <w:u w:val="single"/>
          <w:lang w:val="en-US"/>
          <w:rPrChange w:id="226" w:author="Burkina Miper Genève" w:date="2020-06-19T11:42:00Z">
            <w:rPr>
              <w:rFonts w:eastAsia="Arial Unicode MS"/>
              <w:sz w:val="24"/>
              <w:szCs w:val="24"/>
              <w:u w:val="single"/>
              <w:lang w:val="en-US"/>
            </w:rPr>
          </w:rPrChange>
        </w:rPr>
        <w:tab/>
      </w:r>
      <w:r w:rsidRPr="006E278A">
        <w:rPr>
          <w:u w:val="single"/>
          <w:lang w:val="en-US"/>
          <w:rPrChange w:id="227" w:author="Burkina Miper Genève" w:date="2020-06-19T11:42:00Z">
            <w:rPr>
              <w:rFonts w:eastAsia="Arial Unicode MS"/>
              <w:sz w:val="24"/>
              <w:szCs w:val="24"/>
              <w:u w:val="single"/>
              <w:lang w:val="en-US"/>
            </w:rPr>
          </w:rPrChange>
        </w:rPr>
        <w:tab/>
      </w:r>
      <w:r w:rsidRPr="006E278A">
        <w:rPr>
          <w:u w:val="single"/>
          <w:lang w:val="en-US"/>
          <w:rPrChange w:id="228" w:author="Burkina Miper Genève" w:date="2020-06-19T11:42:00Z">
            <w:rPr>
              <w:rFonts w:eastAsia="Arial Unicode MS"/>
              <w:sz w:val="24"/>
              <w:szCs w:val="24"/>
              <w:u w:val="single"/>
              <w:lang w:val="en-US"/>
            </w:rPr>
          </w:rPrChange>
        </w:rPr>
        <w:tab/>
      </w:r>
      <w:r w:rsidRPr="006E278A">
        <w:rPr>
          <w:u w:val="single"/>
          <w:lang w:val="en-US"/>
          <w:rPrChange w:id="229" w:author="Burkina Miper Genève" w:date="2020-06-19T11:42:00Z">
            <w:rPr>
              <w:rFonts w:eastAsia="Arial Unicode MS"/>
              <w:sz w:val="24"/>
              <w:szCs w:val="24"/>
              <w:u w:val="single"/>
              <w:lang w:val="en-US"/>
            </w:rPr>
          </w:rPrChange>
        </w:rPr>
        <w:tab/>
      </w:r>
    </w:p>
    <w:sectPr w:rsidR="00CA33FF" w:rsidRPr="006A4BBC">
      <w:headerReference w:type="even" r:id="rId9"/>
      <w:headerReference w:type="default" r:id="rId10"/>
      <w:footerReference w:type="even" r:id="rId11"/>
      <w:footerReference w:type="default" r:id="rId12"/>
      <w:headerReference w:type="first" r:id="rId13"/>
      <w:footerReference w:type="first" r:id="rId14"/>
      <w:endnotePr>
        <w:numFmt w:val="lowerRoman"/>
      </w:endnotePr>
      <w:pgSz w:w="11900" w:h="16840" w:code="0"/>
      <w:pgMar w:top="1417" w:right="1134" w:bottom="1134" w:left="1134" w:header="850" w:footer="567" w:gutter="0"/>
      <w:cols w:space="720"/>
      <w:titlePg/>
      <w:docGrid w:linePitch="0"/>
      <w:sectPrChange w:id="246" w:author="Burkina Miper Genève" w:date="2020-06-19T11:42:00Z">
        <w:sectPr w:rsidR="00CA33FF" w:rsidRPr="006A4BBC">
          <w:endnotePr>
            <w:numFmt w:val="decimal"/>
          </w:endnotePr>
          <w:pgSz w:w="11907" w:code="9"/>
          <w:pgMar w:top="1417" w:right="1134" w:bottom="1134" w:left="1134" w:header="850" w:footer="567" w:gutter="0"/>
          <w:docGrid w:linePitch="272"/>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D1CED" w14:textId="77777777" w:rsidR="001F4947" w:rsidRDefault="001F4947">
      <w:ins w:id="38" w:author="Burkina Miper Genève" w:date="2020-06-19T11:42:00Z">
        <w:r>
          <w:separator/>
        </w:r>
      </w:ins>
    </w:p>
  </w:endnote>
  <w:endnote w:type="continuationSeparator" w:id="0">
    <w:p w14:paraId="24EE3BF5" w14:textId="77777777" w:rsidR="001F4947" w:rsidRDefault="001F4947">
      <w:ins w:id="39" w:author="Burkina Miper Genève" w:date="2020-06-19T11:42:00Z">
        <w:r>
          <w:continuationSeparator/>
        </w:r>
      </w:ins>
    </w:p>
  </w:endnote>
  <w:endnote w:type="continuationNotice" w:id="1">
    <w:p w14:paraId="3B6C4730" w14:textId="77777777" w:rsidR="001F4947" w:rsidRDefault="001F4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06164" w14:textId="15C526A0" w:rsidR="00CA33FF" w:rsidRDefault="00AD1C55">
    <w:pPr>
      <w:pStyle w:val="Footer"/>
      <w:tabs>
        <w:tab w:val="right" w:pos="9612"/>
      </w:tabs>
      <w:rPr>
        <w:rPrChange w:id="230" w:author="Burkina Miper Genève" w:date="2020-06-19T11:42:00Z">
          <w:rPr>
            <w:sz w:val="18"/>
          </w:rPr>
        </w:rPrChange>
      </w:rPr>
      <w:pPrChange w:id="231" w:author="Burkina Miper Genève" w:date="2020-06-19T11:42:00Z">
        <w:pPr>
          <w:pStyle w:val="Footer"/>
          <w:tabs>
            <w:tab w:val="right" w:pos="9638"/>
          </w:tabs>
        </w:pPr>
      </w:pPrChange>
    </w:pPr>
    <w:del w:id="232" w:author="Burkina Miper Genève" w:date="2020-06-19T11:42:00Z">
      <w:r w:rsidRPr="00AD1C55">
        <w:rPr>
          <w:b/>
          <w:sz w:val="18"/>
        </w:rPr>
        <w:fldChar w:fldCharType="begin"/>
      </w:r>
      <w:r w:rsidRPr="00AD1C55">
        <w:rPr>
          <w:b/>
          <w:sz w:val="18"/>
        </w:rPr>
        <w:delInstrText xml:space="preserve"> PAGE  \* MERGEFORMAT </w:delInstrText>
      </w:r>
      <w:r w:rsidRPr="00AD1C55">
        <w:rPr>
          <w:b/>
          <w:sz w:val="18"/>
        </w:rPr>
        <w:fldChar w:fldCharType="separate"/>
      </w:r>
      <w:r w:rsidR="004D4334">
        <w:rPr>
          <w:b/>
          <w:noProof/>
          <w:sz w:val="18"/>
        </w:rPr>
        <w:delText>2</w:delText>
      </w:r>
      <w:r w:rsidRPr="00AD1C55">
        <w:rPr>
          <w:b/>
          <w:sz w:val="18"/>
        </w:rPr>
        <w:fldChar w:fldCharType="end"/>
      </w:r>
      <w:r>
        <w:rPr>
          <w:sz w:val="18"/>
        </w:rPr>
        <w:tab/>
      </w:r>
    </w:del>
    <w:ins w:id="233" w:author="Burkina Miper Genève" w:date="2020-06-19T11:42:00Z">
      <w:r w:rsidR="00841B57">
        <w:rPr>
          <w:b/>
          <w:bCs/>
          <w:sz w:val="18"/>
          <w:szCs w:val="18"/>
        </w:rPr>
        <w:fldChar w:fldCharType="begin"/>
      </w:r>
      <w:r w:rsidR="00841B57">
        <w:rPr>
          <w:b/>
          <w:bCs/>
          <w:sz w:val="18"/>
          <w:szCs w:val="18"/>
        </w:rPr>
        <w:instrText xml:space="preserve"> PAGE </w:instrText>
      </w:r>
      <w:r w:rsidR="00841B57">
        <w:rPr>
          <w:b/>
          <w:bCs/>
          <w:sz w:val="18"/>
          <w:szCs w:val="18"/>
        </w:rPr>
        <w:fldChar w:fldCharType="separate"/>
      </w:r>
    </w:ins>
    <w:r w:rsidR="006A4BBC">
      <w:rPr>
        <w:b/>
        <w:bCs/>
        <w:noProof/>
        <w:sz w:val="18"/>
        <w:szCs w:val="18"/>
      </w:rPr>
      <w:t>2</w:t>
    </w:r>
    <w:ins w:id="234" w:author="Burkina Miper Genève" w:date="2020-06-19T11:42:00Z">
      <w:r w:rsidR="00841B57">
        <w:rPr>
          <w:b/>
          <w:bCs/>
          <w:sz w:val="18"/>
          <w:szCs w:val="18"/>
        </w:rPr>
        <w:fldChar w:fldCharType="end"/>
      </w:r>
      <w:r w:rsidR="00841B57">
        <w:rPr>
          <w:sz w:val="18"/>
          <w:szCs w:val="18"/>
        </w:rPr>
        <w:tab/>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972C6" w14:textId="6C3943DC" w:rsidR="00CA33FF" w:rsidRDefault="00AD1C55">
    <w:pPr>
      <w:pStyle w:val="Footer"/>
      <w:tabs>
        <w:tab w:val="right" w:pos="9612"/>
      </w:tabs>
      <w:rPr>
        <w:rPrChange w:id="235" w:author="Burkina Miper Genève" w:date="2020-06-19T11:42:00Z">
          <w:rPr>
            <w:b/>
            <w:sz w:val="18"/>
          </w:rPr>
        </w:rPrChange>
      </w:rPr>
      <w:pPrChange w:id="236" w:author="Burkina Miper Genève" w:date="2020-06-19T11:42:00Z">
        <w:pPr>
          <w:pStyle w:val="Footer"/>
          <w:tabs>
            <w:tab w:val="right" w:pos="9638"/>
          </w:tabs>
        </w:pPr>
      </w:pPrChange>
    </w:pPr>
    <w:del w:id="237" w:author="Burkina Miper Genève" w:date="2020-06-19T11:42:00Z">
      <w:r>
        <w:tab/>
      </w:r>
      <w:r w:rsidRPr="00AD1C55">
        <w:rPr>
          <w:b/>
          <w:sz w:val="18"/>
        </w:rPr>
        <w:fldChar w:fldCharType="begin"/>
      </w:r>
      <w:r w:rsidRPr="00AD1C55">
        <w:rPr>
          <w:b/>
          <w:sz w:val="18"/>
        </w:rPr>
        <w:delInstrText xml:space="preserve"> PAGE  \* MERGEFORMAT </w:delInstrText>
      </w:r>
      <w:r w:rsidRPr="00AD1C55">
        <w:rPr>
          <w:b/>
          <w:sz w:val="18"/>
        </w:rPr>
        <w:fldChar w:fldCharType="separate"/>
      </w:r>
      <w:r w:rsidR="004D4334">
        <w:rPr>
          <w:b/>
          <w:noProof/>
          <w:sz w:val="18"/>
        </w:rPr>
        <w:delText>3</w:delText>
      </w:r>
      <w:r w:rsidRPr="00AD1C55">
        <w:rPr>
          <w:b/>
          <w:sz w:val="18"/>
        </w:rPr>
        <w:fldChar w:fldCharType="end"/>
      </w:r>
    </w:del>
    <w:ins w:id="238" w:author="Burkina Miper Genève" w:date="2020-06-19T11:42:00Z">
      <w:r w:rsidR="00841B57">
        <w:tab/>
      </w:r>
      <w:r w:rsidR="00841B57">
        <w:rPr>
          <w:b/>
          <w:bCs/>
          <w:sz w:val="18"/>
          <w:szCs w:val="18"/>
        </w:rPr>
        <w:fldChar w:fldCharType="begin"/>
      </w:r>
      <w:r w:rsidR="00841B57">
        <w:rPr>
          <w:b/>
          <w:bCs/>
          <w:sz w:val="18"/>
          <w:szCs w:val="18"/>
        </w:rPr>
        <w:instrText xml:space="preserve"> PAGE </w:instrText>
      </w:r>
      <w:r w:rsidR="00841B57">
        <w:rPr>
          <w:b/>
          <w:bCs/>
          <w:sz w:val="18"/>
          <w:szCs w:val="18"/>
        </w:rPr>
        <w:fldChar w:fldCharType="separate"/>
      </w:r>
    </w:ins>
    <w:r w:rsidR="006A4BBC">
      <w:rPr>
        <w:b/>
        <w:bCs/>
        <w:noProof/>
        <w:sz w:val="18"/>
        <w:szCs w:val="18"/>
      </w:rPr>
      <w:t>3</w:t>
    </w:r>
    <w:ins w:id="239" w:author="Burkina Miper Genève" w:date="2020-06-19T11:42:00Z">
      <w:r w:rsidR="00841B57">
        <w:rPr>
          <w:b/>
          <w:bCs/>
          <w:sz w:val="18"/>
          <w:szCs w:val="18"/>
        </w:rP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0CA4D" w14:textId="7013074A" w:rsidR="00CA33FF" w:rsidRDefault="0080677E">
    <w:pPr>
      <w:pStyle w:val="Footer"/>
    </w:pPr>
    <w:del w:id="242" w:author="Burkina Miper Genève" w:date="2020-06-19T11:42:00Z">
      <w:r>
        <w:rPr>
          <w:noProof/>
          <w:lang w:val="en-GB" w:eastAsia="en-GB"/>
        </w:rPr>
        <w:drawing>
          <wp:anchor distT="0" distB="0" distL="114300" distR="114300" simplePos="0" relativeHeight="251661312" behindDoc="1" locked="1" layoutInCell="1" allowOverlap="1" wp14:anchorId="250BA78F" wp14:editId="4B27CE3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del>
  </w:p>
  <w:p w14:paraId="13CDBE79" w14:textId="77777777" w:rsidR="00CA33FF" w:rsidRDefault="00841B57">
    <w:pPr>
      <w:pStyle w:val="Footer"/>
      <w:ind w:right="1134"/>
      <w:rPr>
        <w:sz w:val="20"/>
        <w:szCs w:val="20"/>
      </w:rPr>
    </w:pPr>
    <w:r>
      <w:rPr>
        <w:sz w:val="20"/>
        <w:szCs w:val="20"/>
      </w:rPr>
      <w:t>GE.20-07989(E)</w:t>
    </w:r>
  </w:p>
  <w:p w14:paraId="5710DAE8" w14:textId="511F402A" w:rsidR="00CA33FF" w:rsidRDefault="0080677E">
    <w:pPr>
      <w:pStyle w:val="Footer"/>
      <w:ind w:right="1134"/>
      <w:rPr>
        <w:rPrChange w:id="243" w:author="Burkina Miper Genève" w:date="2020-06-19T11:42:00Z">
          <w:rPr>
            <w:rFonts w:ascii="C39T30Lfz" w:hAnsi="C39T30Lfz"/>
            <w:sz w:val="56"/>
          </w:rPr>
        </w:rPrChange>
      </w:rPr>
    </w:pPr>
    <w:del w:id="244" w:author="Burkina Miper Genève" w:date="2020-06-19T11:42:00Z">
      <w:r>
        <w:rPr>
          <w:rFonts w:ascii="C39T30Lfz" w:hAnsi="C39T30Lfz"/>
          <w:sz w:val="56"/>
        </w:rPr>
        <w:delText></w:delText>
      </w:r>
      <w:r>
        <w:rPr>
          <w:rFonts w:ascii="C39T30Lfz" w:hAnsi="C39T30Lfz"/>
          <w:sz w:val="56"/>
        </w:rPr>
        <w:delText></w:delText>
      </w:r>
      <w:r>
        <w:rPr>
          <w:rFonts w:ascii="C39T30Lfz" w:hAnsi="C39T30Lfz"/>
          <w:sz w:val="56"/>
        </w:rPr>
        <w:delText></w:delText>
      </w:r>
      <w:r>
        <w:rPr>
          <w:rFonts w:ascii="C39T30Lfz" w:hAnsi="C39T30Lfz"/>
          <w:sz w:val="56"/>
        </w:rPr>
        <w:delText></w:delText>
      </w:r>
      <w:r>
        <w:rPr>
          <w:rFonts w:ascii="C39T30Lfz" w:hAnsi="C39T30Lfz"/>
          <w:sz w:val="56"/>
        </w:rPr>
        <w:delText></w:delText>
      </w:r>
      <w:r>
        <w:rPr>
          <w:rFonts w:ascii="C39T30Lfz" w:hAnsi="C39T30Lfz"/>
          <w:sz w:val="56"/>
        </w:rPr>
        <w:delText></w:delText>
      </w:r>
      <w:r>
        <w:rPr>
          <w:rFonts w:ascii="C39T30Lfz" w:hAnsi="C39T30Lfz"/>
          <w:sz w:val="56"/>
        </w:rPr>
        <w:delText></w:delText>
      </w:r>
      <w:r>
        <w:rPr>
          <w:rFonts w:ascii="C39T30Lfz" w:hAnsi="C39T30Lfz"/>
          <w:sz w:val="56"/>
        </w:rPr>
        <w:delText></w:delText>
      </w:r>
      <w:r>
        <w:rPr>
          <w:rFonts w:ascii="C39T30Lfz" w:hAnsi="C39T30Lfz"/>
          <w:sz w:val="56"/>
        </w:rPr>
        <w:delText></w:delText>
      </w:r>
      <w:r>
        <w:rPr>
          <w:rFonts w:ascii="C39T30Lfz" w:hAnsi="C39T30Lfz"/>
          <w:noProof/>
          <w:sz w:val="56"/>
          <w:lang w:val="en-GB" w:eastAsia="en-GB"/>
        </w:rPr>
        <w:drawing>
          <wp:anchor distT="0" distB="0" distL="114300" distR="114300" simplePos="0" relativeHeight="251663360" behindDoc="0" locked="0" layoutInCell="1" allowOverlap="1" wp14:anchorId="36ED74D5" wp14:editId="4EA7E698">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del>
    <w:ins w:id="245" w:author="Burkina Miper Genève" w:date="2020-06-19T11:42:00Z">
      <w:r w:rsidR="00841B57">
        <w:rPr>
          <w:rFonts w:ascii="Arial Unicode MS" w:eastAsia="Arial Unicode MS" w:hAnsi="Arial Unicode MS" w:cs="Arial Unicode MS"/>
          <w:sz w:val="56"/>
          <w:szCs w:val="56"/>
        </w:rPr>
        <w:t>*</w:t>
      </w:r>
      <w:r w:rsidR="00841B57">
        <w:rPr>
          <w:rFonts w:ascii="Symbol" w:hAnsi="Symbol"/>
          <w:sz w:val="56"/>
          <w:szCs w:val="56"/>
        </w:rPr>
        <w:t></w:t>
      </w:r>
      <w:r w:rsidR="00841B57">
        <w:rPr>
          <w:rFonts w:ascii="Symbol" w:hAnsi="Symbol"/>
          <w:sz w:val="56"/>
          <w:szCs w:val="56"/>
        </w:rPr>
        <w:t></w:t>
      </w:r>
      <w:r w:rsidR="00841B57">
        <w:rPr>
          <w:rFonts w:ascii="Symbol" w:hAnsi="Symbol"/>
          <w:sz w:val="56"/>
          <w:szCs w:val="56"/>
        </w:rPr>
        <w:t></w:t>
      </w:r>
      <w:r w:rsidR="00841B57">
        <w:rPr>
          <w:rFonts w:ascii="Symbol" w:hAnsi="Symbol"/>
          <w:sz w:val="56"/>
          <w:szCs w:val="56"/>
        </w:rPr>
        <w:t></w:t>
      </w:r>
      <w:r w:rsidR="00841B57">
        <w:rPr>
          <w:rFonts w:ascii="Symbol" w:hAnsi="Symbol"/>
          <w:sz w:val="56"/>
          <w:szCs w:val="56"/>
        </w:rPr>
        <w:t></w:t>
      </w:r>
      <w:r w:rsidR="00841B57">
        <w:rPr>
          <w:rFonts w:ascii="Symbol" w:hAnsi="Symbol"/>
          <w:sz w:val="56"/>
          <w:szCs w:val="56"/>
        </w:rPr>
        <w:t></w:t>
      </w:r>
      <w:r w:rsidR="00841B57">
        <w:rPr>
          <w:rFonts w:ascii="Symbol" w:hAnsi="Symbol"/>
          <w:sz w:val="56"/>
          <w:szCs w:val="56"/>
        </w:rPr>
        <w:t></w:t>
      </w:r>
      <w:r w:rsidR="00841B57">
        <w:rPr>
          <w:rFonts w:ascii="Arial Unicode MS" w:eastAsia="Arial Unicode MS" w:hAnsi="Arial Unicode MS" w:cs="Arial Unicode MS"/>
          <w:sz w:val="56"/>
          <w:szCs w:val="56"/>
        </w:rPr>
        <w:t>*</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C1F98" w14:textId="77777777" w:rsidR="001F4947" w:rsidRDefault="001F4947">
      <w:pPr>
        <w:rPr>
          <w:rPrChange w:id="30" w:author="Burkina Miper Genève" w:date="2020-06-19T11:42:00Z">
            <w:rPr>
              <w:u w:val="single"/>
            </w:rPr>
          </w:rPrChange>
        </w:rPr>
        <w:pPrChange w:id="31" w:author="Burkina Miper Genève" w:date="2020-06-19T11:42:00Z">
          <w:pPr>
            <w:tabs>
              <w:tab w:val="right" w:pos="2155"/>
            </w:tabs>
            <w:spacing w:after="80"/>
            <w:ind w:left="680"/>
          </w:pPr>
        </w:pPrChange>
      </w:pPr>
      <w:del w:id="32" w:author="Burkina Miper Genève" w:date="2020-06-19T11:42:00Z">
        <w:r>
          <w:rPr>
            <w:u w:val="single"/>
          </w:rPr>
          <w:tab/>
        </w:r>
      </w:del>
      <w:ins w:id="33" w:author="Burkina Miper Genève" w:date="2020-06-19T11:42:00Z">
        <w:r>
          <w:separator/>
        </w:r>
      </w:ins>
    </w:p>
  </w:footnote>
  <w:footnote w:type="continuationSeparator" w:id="0">
    <w:p w14:paraId="20145128" w14:textId="77777777" w:rsidR="001F4947" w:rsidRDefault="001F4947">
      <w:pPr>
        <w:rPr>
          <w:rPrChange w:id="34" w:author="Burkina Miper Genève" w:date="2020-06-19T11:42:00Z">
            <w:rPr>
              <w:u w:val="single"/>
            </w:rPr>
          </w:rPrChange>
        </w:rPr>
        <w:pPrChange w:id="35" w:author="Burkina Miper Genève" w:date="2020-06-19T11:42:00Z">
          <w:pPr>
            <w:tabs>
              <w:tab w:val="left" w:pos="2155"/>
            </w:tabs>
            <w:spacing w:after="80"/>
            <w:ind w:left="680"/>
          </w:pPr>
        </w:pPrChange>
      </w:pPr>
      <w:del w:id="36" w:author="Burkina Miper Genève" w:date="2020-06-19T11:42:00Z">
        <w:r>
          <w:rPr>
            <w:u w:val="single"/>
          </w:rPr>
          <w:tab/>
        </w:r>
      </w:del>
      <w:ins w:id="37" w:author="Burkina Miper Genève" w:date="2020-06-19T11:42:00Z">
        <w:r>
          <w:continuationSeparator/>
        </w:r>
      </w:ins>
    </w:p>
  </w:footnote>
  <w:footnote w:type="continuationNotice" w:id="1">
    <w:p w14:paraId="565D7D63" w14:textId="77777777" w:rsidR="001F4947" w:rsidRDefault="001F4947"/>
  </w:footnote>
  <w:footnote w:id="2">
    <w:p w14:paraId="618CB07B" w14:textId="77777777" w:rsidR="00CA33FF" w:rsidRDefault="00841B57">
      <w:pPr>
        <w:pStyle w:val="FootnoteText"/>
      </w:pPr>
      <w:r>
        <w:rPr>
          <w:rPrChange w:id="94" w:author="Burkina Miper Genève" w:date="2020-06-19T11:42:00Z">
            <w:rPr>
              <w:rStyle w:val="FootnoteReference"/>
            </w:rPr>
          </w:rPrChange>
        </w:rPr>
        <w:tab/>
      </w:r>
      <w:r>
        <w:rPr>
          <w:b/>
          <w:rPrChange w:id="95" w:author="Burkina Miper Genève" w:date="2020-06-19T11:42:00Z">
            <w:rPr>
              <w:rStyle w:val="FootnoteReference"/>
              <w:sz w:val="20"/>
              <w:vertAlign w:val="baseline"/>
            </w:rPr>
          </w:rPrChange>
        </w:rPr>
        <w:t>*</w:t>
      </w:r>
      <w:r>
        <w:rPr>
          <w:rPrChange w:id="96" w:author="Burkina Miper Genève" w:date="2020-06-19T11:42:00Z">
            <w:rPr>
              <w:rStyle w:val="FootnoteReference"/>
              <w:sz w:val="20"/>
              <w:vertAlign w:val="baseline"/>
            </w:rPr>
          </w:rPrChange>
        </w:rPr>
        <w:tab/>
      </w:r>
      <w:r>
        <w:rPr>
          <w:rFonts w:eastAsia="Arial Unicode MS" w:cs="Arial Unicode MS"/>
        </w:rPr>
        <w:t>On behalf of the States Members of the United Nations that are members of the Group of African States.</w:t>
      </w:r>
    </w:p>
  </w:footnote>
  <w:footnote w:id="3">
    <w:p w14:paraId="6D5B52E5" w14:textId="77777777" w:rsidR="00CA33FF" w:rsidRDefault="00841B57">
      <w:pPr>
        <w:pStyle w:val="FootnoteText"/>
      </w:pPr>
      <w:r>
        <w:rPr>
          <w:rPrChange w:id="99" w:author="Burkina Miper Genève" w:date="2020-06-19T11:42:00Z">
            <w:rPr>
              <w:rStyle w:val="FootnoteReference"/>
            </w:rPr>
          </w:rPrChange>
        </w:rPr>
        <w:tab/>
      </w:r>
      <w:r>
        <w:rPr>
          <w:b/>
          <w:rPrChange w:id="100" w:author="Burkina Miper Genève" w:date="2020-06-19T11:42:00Z">
            <w:rPr>
              <w:rStyle w:val="FootnoteReference"/>
              <w:sz w:val="20"/>
              <w:vertAlign w:val="baseline"/>
            </w:rPr>
          </w:rPrChange>
        </w:rPr>
        <w:t>**</w:t>
      </w:r>
      <w:r>
        <w:rPr>
          <w:rPrChange w:id="101" w:author="Burkina Miper Genève" w:date="2020-06-19T11:42:00Z">
            <w:rPr>
              <w:rStyle w:val="FootnoteReference"/>
              <w:sz w:val="20"/>
              <w:vertAlign w:val="baseline"/>
            </w:rPr>
          </w:rPrChange>
        </w:rPr>
        <w:tab/>
      </w:r>
      <w:r>
        <w:rPr>
          <w:rFonts w:eastAsia="Arial Unicode MS" w:cs="Arial Unicode MS"/>
        </w:rP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1CFA5" w14:textId="77777777" w:rsidR="00CA33FF" w:rsidRDefault="00841B57">
    <w:pPr>
      <w:pStyle w:val="Header"/>
    </w:pPr>
    <w:r>
      <w:t>A/HRC/43/L.50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7D36B" w14:textId="77777777" w:rsidR="00CA33FF" w:rsidRDefault="00841B57">
    <w:pPr>
      <w:pStyle w:val="Header"/>
      <w:jc w:val="right"/>
    </w:pPr>
    <w:r>
      <w:t>A/HRC/43/L.50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603D8" w14:textId="77777777" w:rsidR="00CA33FF" w:rsidRDefault="00841B57">
    <w:pPr>
      <w:pStyle w:val="HeaderFooter"/>
      <w:pPrChange w:id="240" w:author="Burkina Miper Genève" w:date="2020-06-19T11:42:00Z">
        <w:pPr>
          <w:pStyle w:val="Header"/>
        </w:pPr>
      </w:pPrChange>
    </w:pPr>
    <w:ins w:id="241" w:author="Burkina Miper Genève" w:date="2020-06-19T11:42:00Z">
      <w:r>
        <w:rPr>
          <w:noProof/>
          <w:lang w:val="en-GB" w:eastAsia="en-GB"/>
        </w:rPr>
        <w:drawing>
          <wp:anchor distT="152400" distB="152400" distL="152400" distR="152400" simplePos="0" relativeHeight="251658240" behindDoc="1" locked="0" layoutInCell="1" allowOverlap="1" wp14:anchorId="2E570B5A" wp14:editId="5C5B39BD">
            <wp:simplePos x="0" y="0"/>
            <wp:positionH relativeFrom="page">
              <wp:posOffset>5040629</wp:posOffset>
            </wp:positionH>
            <wp:positionV relativeFrom="page">
              <wp:posOffset>10045065</wp:posOffset>
            </wp:positionV>
            <wp:extent cx="932400" cy="230400"/>
            <wp:effectExtent l="0" t="0" r="0" b="0"/>
            <wp:wrapNone/>
            <wp:docPr id="1073741825" name="officeArt object" descr="Picture 2"/>
            <wp:cNvGraphicFramePr/>
            <a:graphic xmlns:a="http://schemas.openxmlformats.org/drawingml/2006/main">
              <a:graphicData uri="http://schemas.openxmlformats.org/drawingml/2006/picture">
                <pic:pic xmlns:pic="http://schemas.openxmlformats.org/drawingml/2006/picture">
                  <pic:nvPicPr>
                    <pic:cNvPr id="1073741825" name="Picture 2" descr="Picture 2"/>
                    <pic:cNvPicPr>
                      <a:picLocks noChangeAspect="1"/>
                    </pic:cNvPicPr>
                  </pic:nvPicPr>
                  <pic:blipFill>
                    <a:blip r:embed="rId1"/>
                    <a:stretch>
                      <a:fillRect/>
                    </a:stretch>
                  </pic:blipFill>
                  <pic:spPr>
                    <a:xfrm>
                      <a:off x="0" y="0"/>
                      <a:ext cx="932400" cy="230400"/>
                    </a:xfrm>
                    <a:prstGeom prst="rect">
                      <a:avLst/>
                    </a:prstGeom>
                    <a:ln w="12700" cap="flat">
                      <a:noFill/>
                      <a:miter lim="400000"/>
                    </a:ln>
                    <a:effectLst/>
                  </pic:spPr>
                </pic:pic>
              </a:graphicData>
            </a:graphic>
          </wp:anchor>
        </w:drawing>
      </w:r>
      <w:r>
        <w:rPr>
          <w:noProof/>
          <w:lang w:val="en-GB" w:eastAsia="en-GB"/>
        </w:rPr>
        <w:drawing>
          <wp:anchor distT="152400" distB="152400" distL="152400" distR="152400" simplePos="0" relativeHeight="251659264" behindDoc="1" locked="0" layoutInCell="1" allowOverlap="1" wp14:anchorId="32C2E16D" wp14:editId="794EDD4C">
            <wp:simplePos x="0" y="0"/>
            <wp:positionH relativeFrom="page">
              <wp:posOffset>6198870</wp:posOffset>
            </wp:positionH>
            <wp:positionV relativeFrom="page">
              <wp:posOffset>9694544</wp:posOffset>
            </wp:positionV>
            <wp:extent cx="561975" cy="561975"/>
            <wp:effectExtent l="0" t="0" r="0" b="0"/>
            <wp:wrapNone/>
            <wp:docPr id="1073741826" name="officeArt object" descr="Picture 1"/>
            <wp:cNvGraphicFramePr/>
            <a:graphic xmlns:a="http://schemas.openxmlformats.org/drawingml/2006/main">
              <a:graphicData uri="http://schemas.openxmlformats.org/drawingml/2006/picture">
                <pic:pic xmlns:pic="http://schemas.openxmlformats.org/drawingml/2006/picture">
                  <pic:nvPicPr>
                    <pic:cNvPr id="1073741826" name="Picture 1" descr="Picture 1"/>
                    <pic:cNvPicPr>
                      <a:picLocks noChangeAspect="1"/>
                    </pic:cNvPicPr>
                  </pic:nvPicPr>
                  <pic:blipFill>
                    <a:blip r:embed="rId2"/>
                    <a:stretch>
                      <a:fillRect/>
                    </a:stretch>
                  </pic:blipFill>
                  <pic:spPr>
                    <a:xfrm>
                      <a:off x="0" y="0"/>
                      <a:ext cx="561975" cy="561975"/>
                    </a:xfrm>
                    <a:prstGeom prst="rect">
                      <a:avLst/>
                    </a:prstGeom>
                    <a:ln w="12700" cap="flat">
                      <a:noFill/>
                      <a:miter lim="400000"/>
                    </a:ln>
                    <a:effectLst/>
                  </pic:spPr>
                </pic:pic>
              </a:graphicData>
            </a:graphic>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665415F"/>
    <w:multiLevelType w:val="hybridMultilevel"/>
    <w:tmpl w:val="419A2D3C"/>
    <w:lvl w:ilvl="0" w:tplc="DD12B44C">
      <w:start w:val="1"/>
      <w:numFmt w:val="decimal"/>
      <w:lvlText w:val="%1."/>
      <w:lvlJc w:val="left"/>
      <w:pPr>
        <w:ind w:left="2265" w:hanging="564"/>
      </w:pPr>
      <w:rPr>
        <w:rFonts w:hint="default"/>
      </w:rPr>
    </w:lvl>
    <w:lvl w:ilvl="1" w:tplc="100C0019" w:tentative="1">
      <w:start w:val="1"/>
      <w:numFmt w:val="lowerLetter"/>
      <w:lvlText w:val="%2."/>
      <w:lvlJc w:val="left"/>
      <w:pPr>
        <w:ind w:left="2781" w:hanging="360"/>
      </w:pPr>
    </w:lvl>
    <w:lvl w:ilvl="2" w:tplc="100C001B" w:tentative="1">
      <w:start w:val="1"/>
      <w:numFmt w:val="lowerRoman"/>
      <w:lvlText w:val="%3."/>
      <w:lvlJc w:val="right"/>
      <w:pPr>
        <w:ind w:left="3501" w:hanging="180"/>
      </w:pPr>
    </w:lvl>
    <w:lvl w:ilvl="3" w:tplc="100C000F" w:tentative="1">
      <w:start w:val="1"/>
      <w:numFmt w:val="decimal"/>
      <w:lvlText w:val="%4."/>
      <w:lvlJc w:val="left"/>
      <w:pPr>
        <w:ind w:left="4221" w:hanging="360"/>
      </w:pPr>
    </w:lvl>
    <w:lvl w:ilvl="4" w:tplc="100C0019" w:tentative="1">
      <w:start w:val="1"/>
      <w:numFmt w:val="lowerLetter"/>
      <w:lvlText w:val="%5."/>
      <w:lvlJc w:val="left"/>
      <w:pPr>
        <w:ind w:left="4941" w:hanging="360"/>
      </w:pPr>
    </w:lvl>
    <w:lvl w:ilvl="5" w:tplc="100C001B" w:tentative="1">
      <w:start w:val="1"/>
      <w:numFmt w:val="lowerRoman"/>
      <w:lvlText w:val="%6."/>
      <w:lvlJc w:val="right"/>
      <w:pPr>
        <w:ind w:left="5661" w:hanging="180"/>
      </w:pPr>
    </w:lvl>
    <w:lvl w:ilvl="6" w:tplc="100C000F" w:tentative="1">
      <w:start w:val="1"/>
      <w:numFmt w:val="decimal"/>
      <w:lvlText w:val="%7."/>
      <w:lvlJc w:val="left"/>
      <w:pPr>
        <w:ind w:left="6381" w:hanging="360"/>
      </w:pPr>
    </w:lvl>
    <w:lvl w:ilvl="7" w:tplc="100C0019" w:tentative="1">
      <w:start w:val="1"/>
      <w:numFmt w:val="lowerLetter"/>
      <w:lvlText w:val="%8."/>
      <w:lvlJc w:val="left"/>
      <w:pPr>
        <w:ind w:left="7101" w:hanging="360"/>
      </w:pPr>
    </w:lvl>
    <w:lvl w:ilvl="8" w:tplc="100C001B" w:tentative="1">
      <w:start w:val="1"/>
      <w:numFmt w:val="lowerRoman"/>
      <w:lvlText w:val="%9."/>
      <w:lvlJc w:val="right"/>
      <w:pPr>
        <w:ind w:left="7821" w:hanging="180"/>
      </w:pPr>
    </w:lvl>
  </w:abstractNum>
  <w:num w:numId="1">
    <w:abstractNumId w:val="8"/>
  </w:num>
  <w:num w:numId="2">
    <w:abstractNumId w:val="5"/>
  </w:num>
  <w:num w:numId="3">
    <w:abstractNumId w:val="4"/>
  </w:num>
  <w:num w:numId="4">
    <w:abstractNumId w:val="7"/>
  </w:num>
  <w:num w:numId="5">
    <w:abstractNumId w:val="3"/>
  </w:num>
  <w:num w:numId="6">
    <w:abstractNumId w:val="0"/>
  </w:num>
  <w:num w:numId="7">
    <w:abstractNumId w:val="1"/>
  </w:num>
  <w:num w:numId="8">
    <w:abstractNumId w:val="6"/>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rkina Miper Genève">
    <w15:presenceInfo w15:providerId="Windows Live" w15:userId="557c17766dbf81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567"/>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3FF"/>
    <w:rsid w:val="00007F7F"/>
    <w:rsid w:val="00022DB5"/>
    <w:rsid w:val="000403D1"/>
    <w:rsid w:val="0004258F"/>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0F87"/>
    <w:rsid w:val="00146D32"/>
    <w:rsid w:val="001509BA"/>
    <w:rsid w:val="00152CE9"/>
    <w:rsid w:val="0015493A"/>
    <w:rsid w:val="001B2EFF"/>
    <w:rsid w:val="001B4B04"/>
    <w:rsid w:val="001C51D5"/>
    <w:rsid w:val="001C5FDE"/>
    <w:rsid w:val="001C6663"/>
    <w:rsid w:val="001C7895"/>
    <w:rsid w:val="001D26DF"/>
    <w:rsid w:val="001E2790"/>
    <w:rsid w:val="001F077B"/>
    <w:rsid w:val="001F4947"/>
    <w:rsid w:val="00211E0B"/>
    <w:rsid w:val="00211E72"/>
    <w:rsid w:val="00214047"/>
    <w:rsid w:val="0022130F"/>
    <w:rsid w:val="00236462"/>
    <w:rsid w:val="00237785"/>
    <w:rsid w:val="002410DD"/>
    <w:rsid w:val="00241466"/>
    <w:rsid w:val="00253D58"/>
    <w:rsid w:val="0027725F"/>
    <w:rsid w:val="002831BB"/>
    <w:rsid w:val="002A7BAB"/>
    <w:rsid w:val="002B4913"/>
    <w:rsid w:val="002B7AD8"/>
    <w:rsid w:val="002C21F0"/>
    <w:rsid w:val="00302B5F"/>
    <w:rsid w:val="003107FA"/>
    <w:rsid w:val="003229D8"/>
    <w:rsid w:val="003314D1"/>
    <w:rsid w:val="00335A2F"/>
    <w:rsid w:val="00341937"/>
    <w:rsid w:val="003723DA"/>
    <w:rsid w:val="0039277A"/>
    <w:rsid w:val="003972E0"/>
    <w:rsid w:val="003975ED"/>
    <w:rsid w:val="003C2CC4"/>
    <w:rsid w:val="003C7320"/>
    <w:rsid w:val="003D4B23"/>
    <w:rsid w:val="003F1CD0"/>
    <w:rsid w:val="00424C80"/>
    <w:rsid w:val="004256E6"/>
    <w:rsid w:val="004325CB"/>
    <w:rsid w:val="00443B06"/>
    <w:rsid w:val="0044503A"/>
    <w:rsid w:val="00446DE4"/>
    <w:rsid w:val="00447761"/>
    <w:rsid w:val="00451EC3"/>
    <w:rsid w:val="00462846"/>
    <w:rsid w:val="004701D8"/>
    <w:rsid w:val="004721B1"/>
    <w:rsid w:val="00474ABE"/>
    <w:rsid w:val="004859EC"/>
    <w:rsid w:val="00496A15"/>
    <w:rsid w:val="004B75D2"/>
    <w:rsid w:val="004D1140"/>
    <w:rsid w:val="004D4334"/>
    <w:rsid w:val="004F5123"/>
    <w:rsid w:val="004F55ED"/>
    <w:rsid w:val="0052176C"/>
    <w:rsid w:val="005233A9"/>
    <w:rsid w:val="005261E5"/>
    <w:rsid w:val="005420F2"/>
    <w:rsid w:val="00542574"/>
    <w:rsid w:val="005436AB"/>
    <w:rsid w:val="00546924"/>
    <w:rsid w:val="00546DBF"/>
    <w:rsid w:val="00553D76"/>
    <w:rsid w:val="005552B5"/>
    <w:rsid w:val="0056117B"/>
    <w:rsid w:val="00562621"/>
    <w:rsid w:val="00570B9A"/>
    <w:rsid w:val="00570FB2"/>
    <w:rsid w:val="00571365"/>
    <w:rsid w:val="0057473B"/>
    <w:rsid w:val="005A0E16"/>
    <w:rsid w:val="005B3DB3"/>
    <w:rsid w:val="005B6E48"/>
    <w:rsid w:val="005D53BE"/>
    <w:rsid w:val="005D7110"/>
    <w:rsid w:val="005E1712"/>
    <w:rsid w:val="005E4059"/>
    <w:rsid w:val="00611FC4"/>
    <w:rsid w:val="006176FB"/>
    <w:rsid w:val="006342A2"/>
    <w:rsid w:val="00640B26"/>
    <w:rsid w:val="00655B60"/>
    <w:rsid w:val="00670741"/>
    <w:rsid w:val="00687FF4"/>
    <w:rsid w:val="00696BD6"/>
    <w:rsid w:val="006A4BBC"/>
    <w:rsid w:val="006A6B9D"/>
    <w:rsid w:val="006A7392"/>
    <w:rsid w:val="006B3189"/>
    <w:rsid w:val="006B7D65"/>
    <w:rsid w:val="006D1E93"/>
    <w:rsid w:val="006D6DA6"/>
    <w:rsid w:val="006E278A"/>
    <w:rsid w:val="006E564B"/>
    <w:rsid w:val="006F13F0"/>
    <w:rsid w:val="006F5035"/>
    <w:rsid w:val="007065EB"/>
    <w:rsid w:val="00720183"/>
    <w:rsid w:val="0072632A"/>
    <w:rsid w:val="00726902"/>
    <w:rsid w:val="00735CC7"/>
    <w:rsid w:val="0074200B"/>
    <w:rsid w:val="00744878"/>
    <w:rsid w:val="00746C59"/>
    <w:rsid w:val="00776797"/>
    <w:rsid w:val="007A3B66"/>
    <w:rsid w:val="007A6296"/>
    <w:rsid w:val="007A79E4"/>
    <w:rsid w:val="007B6BA5"/>
    <w:rsid w:val="007C1B62"/>
    <w:rsid w:val="007C3390"/>
    <w:rsid w:val="007C4F4B"/>
    <w:rsid w:val="007C6550"/>
    <w:rsid w:val="007D2CDC"/>
    <w:rsid w:val="007D5327"/>
    <w:rsid w:val="007F6611"/>
    <w:rsid w:val="0080677E"/>
    <w:rsid w:val="008155C3"/>
    <w:rsid w:val="008175E9"/>
    <w:rsid w:val="0082243E"/>
    <w:rsid w:val="008242D7"/>
    <w:rsid w:val="00827D31"/>
    <w:rsid w:val="00830D64"/>
    <w:rsid w:val="00841B57"/>
    <w:rsid w:val="00856CD2"/>
    <w:rsid w:val="00857584"/>
    <w:rsid w:val="00861BC6"/>
    <w:rsid w:val="00871FD5"/>
    <w:rsid w:val="008847BB"/>
    <w:rsid w:val="008979B1"/>
    <w:rsid w:val="008A6B25"/>
    <w:rsid w:val="008A6C4F"/>
    <w:rsid w:val="008A78D2"/>
    <w:rsid w:val="008C1E4D"/>
    <w:rsid w:val="008E0E46"/>
    <w:rsid w:val="0090452C"/>
    <w:rsid w:val="00907C3F"/>
    <w:rsid w:val="00913BC7"/>
    <w:rsid w:val="0092237C"/>
    <w:rsid w:val="0093707B"/>
    <w:rsid w:val="009400EB"/>
    <w:rsid w:val="009427E3"/>
    <w:rsid w:val="00946575"/>
    <w:rsid w:val="00956D9B"/>
    <w:rsid w:val="00957566"/>
    <w:rsid w:val="00963CBA"/>
    <w:rsid w:val="009654B7"/>
    <w:rsid w:val="00991261"/>
    <w:rsid w:val="009A0B83"/>
    <w:rsid w:val="009B3800"/>
    <w:rsid w:val="009B5A2F"/>
    <w:rsid w:val="009C41EE"/>
    <w:rsid w:val="009D22AC"/>
    <w:rsid w:val="009D50DB"/>
    <w:rsid w:val="009E098D"/>
    <w:rsid w:val="009E1C4E"/>
    <w:rsid w:val="00A0036A"/>
    <w:rsid w:val="00A05E0B"/>
    <w:rsid w:val="00A1427D"/>
    <w:rsid w:val="00A4634F"/>
    <w:rsid w:val="00A47981"/>
    <w:rsid w:val="00A51CF3"/>
    <w:rsid w:val="00A72F22"/>
    <w:rsid w:val="00A73D32"/>
    <w:rsid w:val="00A748A6"/>
    <w:rsid w:val="00A879A4"/>
    <w:rsid w:val="00A87E95"/>
    <w:rsid w:val="00A92E29"/>
    <w:rsid w:val="00AC5AE2"/>
    <w:rsid w:val="00AD09E9"/>
    <w:rsid w:val="00AD1C55"/>
    <w:rsid w:val="00AD32A5"/>
    <w:rsid w:val="00AE4012"/>
    <w:rsid w:val="00AF0576"/>
    <w:rsid w:val="00AF3829"/>
    <w:rsid w:val="00B037F0"/>
    <w:rsid w:val="00B2327D"/>
    <w:rsid w:val="00B2718F"/>
    <w:rsid w:val="00B30179"/>
    <w:rsid w:val="00B3317B"/>
    <w:rsid w:val="00B334DC"/>
    <w:rsid w:val="00B3631A"/>
    <w:rsid w:val="00B53013"/>
    <w:rsid w:val="00B55D26"/>
    <w:rsid w:val="00B67F5E"/>
    <w:rsid w:val="00B73E65"/>
    <w:rsid w:val="00B7531F"/>
    <w:rsid w:val="00B81E12"/>
    <w:rsid w:val="00B87110"/>
    <w:rsid w:val="00B97FA8"/>
    <w:rsid w:val="00BC1385"/>
    <w:rsid w:val="00BC74E9"/>
    <w:rsid w:val="00BE618E"/>
    <w:rsid w:val="00BE655C"/>
    <w:rsid w:val="00C217E7"/>
    <w:rsid w:val="00C24693"/>
    <w:rsid w:val="00C35F0B"/>
    <w:rsid w:val="00C463DD"/>
    <w:rsid w:val="00C64458"/>
    <w:rsid w:val="00C745C3"/>
    <w:rsid w:val="00C84A8E"/>
    <w:rsid w:val="00CA2A58"/>
    <w:rsid w:val="00CA33FF"/>
    <w:rsid w:val="00CB27E1"/>
    <w:rsid w:val="00CC0B55"/>
    <w:rsid w:val="00CD54D6"/>
    <w:rsid w:val="00CD6995"/>
    <w:rsid w:val="00CE1E26"/>
    <w:rsid w:val="00CE4A8F"/>
    <w:rsid w:val="00CF0214"/>
    <w:rsid w:val="00CF586F"/>
    <w:rsid w:val="00CF7D43"/>
    <w:rsid w:val="00D11129"/>
    <w:rsid w:val="00D2031B"/>
    <w:rsid w:val="00D22332"/>
    <w:rsid w:val="00D2295D"/>
    <w:rsid w:val="00D25FE2"/>
    <w:rsid w:val="00D43252"/>
    <w:rsid w:val="00D550F9"/>
    <w:rsid w:val="00D572B0"/>
    <w:rsid w:val="00D62E90"/>
    <w:rsid w:val="00D63DCF"/>
    <w:rsid w:val="00D76BE5"/>
    <w:rsid w:val="00D978C6"/>
    <w:rsid w:val="00DA67AD"/>
    <w:rsid w:val="00DB18CE"/>
    <w:rsid w:val="00DB5566"/>
    <w:rsid w:val="00DE3EC0"/>
    <w:rsid w:val="00E11593"/>
    <w:rsid w:val="00E12B6B"/>
    <w:rsid w:val="00E130AB"/>
    <w:rsid w:val="00E16F4B"/>
    <w:rsid w:val="00E438D9"/>
    <w:rsid w:val="00E45772"/>
    <w:rsid w:val="00E5644E"/>
    <w:rsid w:val="00E67178"/>
    <w:rsid w:val="00E7260F"/>
    <w:rsid w:val="00E806EE"/>
    <w:rsid w:val="00E87168"/>
    <w:rsid w:val="00E96630"/>
    <w:rsid w:val="00E9716A"/>
    <w:rsid w:val="00EB0FB9"/>
    <w:rsid w:val="00EC5C13"/>
    <w:rsid w:val="00ED0CA9"/>
    <w:rsid w:val="00ED7459"/>
    <w:rsid w:val="00ED7A2A"/>
    <w:rsid w:val="00EF1D7F"/>
    <w:rsid w:val="00EF5BDB"/>
    <w:rsid w:val="00EF6AAF"/>
    <w:rsid w:val="00F0025D"/>
    <w:rsid w:val="00F07FD9"/>
    <w:rsid w:val="00F2151D"/>
    <w:rsid w:val="00F23933"/>
    <w:rsid w:val="00F24119"/>
    <w:rsid w:val="00F40E75"/>
    <w:rsid w:val="00F42CD9"/>
    <w:rsid w:val="00F52936"/>
    <w:rsid w:val="00F54083"/>
    <w:rsid w:val="00F677CB"/>
    <w:rsid w:val="00F67B04"/>
    <w:rsid w:val="00FA7DF3"/>
    <w:rsid w:val="00FC030E"/>
    <w:rsid w:val="00FC22AC"/>
    <w:rsid w:val="00FC4F31"/>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40D56"/>
  <w15:docId w15:val="{DB088F06-9AF1-4849-8F8B-5F76DA219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CH" w:eastAsia="fr-CH"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6AAF"/>
    <w:pPr>
      <w:pPrChange w:id="0" w:author="Burkina Miper Genève" w:date="2020-06-19T11:42:00Z">
        <w:pPr>
          <w:suppressAutoHyphens/>
          <w:spacing w:line="240" w:lineRule="atLeast"/>
        </w:pPr>
      </w:pPrChange>
    </w:pPr>
    <w:rPr>
      <w:sz w:val="24"/>
      <w:szCs w:val="24"/>
      <w:lang w:val="en-US" w:eastAsia="en-US"/>
      <w:rPrChange w:id="0" w:author="Burkina Miper Genève" w:date="2020-06-19T11:42:00Z">
        <w:rPr>
          <w:lang w:val="en-GB" w:eastAsia="en-US" w:bidi="ar-SA"/>
        </w:rPr>
      </w:rPrChange>
    </w:rPr>
  </w:style>
  <w:style w:type="paragraph" w:styleId="Heading1">
    <w:name w:val="heading 1"/>
    <w:aliases w:val="Table_G"/>
    <w:basedOn w:val="SingleTxtG"/>
    <w:next w:val="SingleTxtG"/>
    <w:link w:val="Heading1Char"/>
    <w:qFormat/>
    <w:rsid w:val="00EF6AA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0"/>
      <w:jc w:val="left"/>
      <w:outlineLvl w:val="0"/>
      <w:pPrChange w:id="1" w:author="Burkina Miper Genève" w:date="2020-06-19T11:42:00Z">
        <w:pPr>
          <w:suppressAutoHyphens/>
          <w:ind w:left="1134"/>
          <w:outlineLvl w:val="0"/>
        </w:pPr>
      </w:pPrChange>
    </w:pPr>
    <w:rPr>
      <w:rFonts w:eastAsia="Times New Roman" w:cs="Times New Roman"/>
      <w:color w:val="auto"/>
      <w:bdr w:val="none" w:sz="0" w:space="0" w:color="auto"/>
      <w:lang w:val="en-GB" w:eastAsia="en-US"/>
      <w:rPrChange w:id="1" w:author="Burkina Miper Genève" w:date="2020-06-19T11:42:00Z">
        <w:rPr>
          <w:lang w:val="en-GB" w:eastAsia="en-US" w:bidi="ar-SA"/>
        </w:rPr>
      </w:rPrChange>
    </w:rPr>
  </w:style>
  <w:style w:type="paragraph" w:styleId="Heading2">
    <w:name w:val="heading 2"/>
    <w:basedOn w:val="Normal"/>
    <w:next w:val="Normal"/>
    <w:link w:val="Heading2Char"/>
    <w:semiHidden/>
    <w:qFormat/>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1"/>
      <w:pPrChange w:id="2" w:author="Burkina Miper Genève" w:date="2020-06-19T11:42:00Z">
        <w:pPr>
          <w:suppressAutoHyphens/>
          <w:outlineLvl w:val="1"/>
        </w:pPr>
      </w:pPrChange>
    </w:pPr>
    <w:rPr>
      <w:rFonts w:eastAsia="Times New Roman"/>
      <w:sz w:val="20"/>
      <w:szCs w:val="20"/>
      <w:bdr w:val="none" w:sz="0" w:space="0" w:color="auto"/>
      <w:lang w:val="en-GB"/>
      <w:rPrChange w:id="2" w:author="Burkina Miper Genève" w:date="2020-06-19T11:42:00Z">
        <w:rPr>
          <w:lang w:val="en-GB" w:eastAsia="en-US" w:bidi="ar-SA"/>
        </w:rPr>
      </w:rPrChange>
    </w:rPr>
  </w:style>
  <w:style w:type="paragraph" w:styleId="Heading3">
    <w:name w:val="heading 3"/>
    <w:basedOn w:val="Normal"/>
    <w:next w:val="Normal"/>
    <w:link w:val="Heading3Char"/>
    <w:semiHidden/>
    <w:qFormat/>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2"/>
      <w:pPrChange w:id="3" w:author="Burkina Miper Genève" w:date="2020-06-19T11:42:00Z">
        <w:pPr>
          <w:suppressAutoHyphens/>
          <w:outlineLvl w:val="2"/>
        </w:pPr>
      </w:pPrChange>
    </w:pPr>
    <w:rPr>
      <w:rFonts w:eastAsia="Times New Roman"/>
      <w:sz w:val="20"/>
      <w:szCs w:val="20"/>
      <w:bdr w:val="none" w:sz="0" w:space="0" w:color="auto"/>
      <w:lang w:val="en-GB"/>
      <w:rPrChange w:id="3" w:author="Burkina Miper Genève" w:date="2020-06-19T11:42:00Z">
        <w:rPr>
          <w:lang w:val="en-GB" w:eastAsia="en-US" w:bidi="ar-SA"/>
        </w:rPr>
      </w:rPrChange>
    </w:rPr>
  </w:style>
  <w:style w:type="paragraph" w:styleId="Heading4">
    <w:name w:val="heading 4"/>
    <w:basedOn w:val="Normal"/>
    <w:next w:val="Normal"/>
    <w:link w:val="Heading4Char"/>
    <w:semiHidden/>
    <w:qFormat/>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3"/>
      <w:pPrChange w:id="4" w:author="Burkina Miper Genève" w:date="2020-06-19T11:42:00Z">
        <w:pPr>
          <w:suppressAutoHyphens/>
          <w:outlineLvl w:val="3"/>
        </w:pPr>
      </w:pPrChange>
    </w:pPr>
    <w:rPr>
      <w:rFonts w:eastAsia="Times New Roman"/>
      <w:sz w:val="20"/>
      <w:szCs w:val="20"/>
      <w:bdr w:val="none" w:sz="0" w:space="0" w:color="auto"/>
      <w:lang w:val="en-GB"/>
      <w:rPrChange w:id="4" w:author="Burkina Miper Genève" w:date="2020-06-19T11:42:00Z">
        <w:rPr>
          <w:lang w:val="en-GB" w:eastAsia="en-US" w:bidi="ar-SA"/>
        </w:rPr>
      </w:rPrChange>
    </w:rPr>
  </w:style>
  <w:style w:type="paragraph" w:styleId="Heading5">
    <w:name w:val="heading 5"/>
    <w:basedOn w:val="Normal"/>
    <w:next w:val="Normal"/>
    <w:link w:val="Heading5Char"/>
    <w:semiHidden/>
    <w:qFormat/>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4"/>
      <w:pPrChange w:id="5" w:author="Burkina Miper Genève" w:date="2020-06-19T11:42:00Z">
        <w:pPr>
          <w:suppressAutoHyphens/>
          <w:outlineLvl w:val="4"/>
        </w:pPr>
      </w:pPrChange>
    </w:pPr>
    <w:rPr>
      <w:rFonts w:eastAsia="Times New Roman"/>
      <w:sz w:val="20"/>
      <w:szCs w:val="20"/>
      <w:bdr w:val="none" w:sz="0" w:space="0" w:color="auto"/>
      <w:lang w:val="en-GB"/>
      <w:rPrChange w:id="5" w:author="Burkina Miper Genève" w:date="2020-06-19T11:42:00Z">
        <w:rPr>
          <w:lang w:val="en-GB" w:eastAsia="en-US" w:bidi="ar-SA"/>
        </w:rPr>
      </w:rPrChange>
    </w:rPr>
  </w:style>
  <w:style w:type="paragraph" w:styleId="Heading6">
    <w:name w:val="heading 6"/>
    <w:basedOn w:val="Normal"/>
    <w:next w:val="Normal"/>
    <w:link w:val="Heading6Char"/>
    <w:semiHidden/>
    <w:qFormat/>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5"/>
      <w:pPrChange w:id="6" w:author="Burkina Miper Genève" w:date="2020-06-19T11:42:00Z">
        <w:pPr>
          <w:suppressAutoHyphens/>
          <w:outlineLvl w:val="5"/>
        </w:pPr>
      </w:pPrChange>
    </w:pPr>
    <w:rPr>
      <w:rFonts w:eastAsia="Times New Roman"/>
      <w:sz w:val="20"/>
      <w:szCs w:val="20"/>
      <w:bdr w:val="none" w:sz="0" w:space="0" w:color="auto"/>
      <w:lang w:val="en-GB"/>
      <w:rPrChange w:id="6" w:author="Burkina Miper Genève" w:date="2020-06-19T11:42:00Z">
        <w:rPr>
          <w:lang w:val="en-GB" w:eastAsia="en-US" w:bidi="ar-SA"/>
        </w:rPr>
      </w:rPrChange>
    </w:rPr>
  </w:style>
  <w:style w:type="paragraph" w:styleId="Heading7">
    <w:name w:val="heading 7"/>
    <w:basedOn w:val="Normal"/>
    <w:next w:val="Normal"/>
    <w:link w:val="Heading7Char"/>
    <w:semiHidden/>
    <w:qFormat/>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6"/>
      <w:pPrChange w:id="7" w:author="Burkina Miper Genève" w:date="2020-06-19T11:42:00Z">
        <w:pPr>
          <w:suppressAutoHyphens/>
          <w:outlineLvl w:val="6"/>
        </w:pPr>
      </w:pPrChange>
    </w:pPr>
    <w:rPr>
      <w:rFonts w:eastAsia="Times New Roman"/>
      <w:sz w:val="20"/>
      <w:szCs w:val="20"/>
      <w:bdr w:val="none" w:sz="0" w:space="0" w:color="auto"/>
      <w:lang w:val="en-GB"/>
      <w:rPrChange w:id="7" w:author="Burkina Miper Genève" w:date="2020-06-19T11:42:00Z">
        <w:rPr>
          <w:lang w:val="en-GB" w:eastAsia="en-US" w:bidi="ar-SA"/>
        </w:rPr>
      </w:rPrChange>
    </w:rPr>
  </w:style>
  <w:style w:type="paragraph" w:styleId="Heading8">
    <w:name w:val="heading 8"/>
    <w:basedOn w:val="Normal"/>
    <w:next w:val="Normal"/>
    <w:link w:val="Heading8Char"/>
    <w:semiHidden/>
    <w:qFormat/>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7"/>
      <w:pPrChange w:id="8" w:author="Burkina Miper Genève" w:date="2020-06-19T11:42:00Z">
        <w:pPr>
          <w:suppressAutoHyphens/>
          <w:outlineLvl w:val="7"/>
        </w:pPr>
      </w:pPrChange>
    </w:pPr>
    <w:rPr>
      <w:rFonts w:eastAsia="Times New Roman"/>
      <w:sz w:val="20"/>
      <w:szCs w:val="20"/>
      <w:bdr w:val="none" w:sz="0" w:space="0" w:color="auto"/>
      <w:lang w:val="en-GB"/>
      <w:rPrChange w:id="8" w:author="Burkina Miper Genève" w:date="2020-06-19T11:42:00Z">
        <w:rPr>
          <w:lang w:val="en-GB" w:eastAsia="en-US" w:bidi="ar-SA"/>
        </w:rPr>
      </w:rPrChange>
    </w:rPr>
  </w:style>
  <w:style w:type="paragraph" w:styleId="Heading9">
    <w:name w:val="heading 9"/>
    <w:basedOn w:val="Normal"/>
    <w:next w:val="Normal"/>
    <w:link w:val="Heading9Char"/>
    <w:semiHidden/>
    <w:qFormat/>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outlineLvl w:val="8"/>
      <w:pPrChange w:id="9" w:author="Burkina Miper Genève" w:date="2020-06-19T11:42:00Z">
        <w:pPr>
          <w:suppressAutoHyphens/>
          <w:outlineLvl w:val="8"/>
        </w:pPr>
      </w:pPrChange>
    </w:pPr>
    <w:rPr>
      <w:rFonts w:eastAsia="Times New Roman"/>
      <w:sz w:val="20"/>
      <w:szCs w:val="20"/>
      <w:bdr w:val="none" w:sz="0" w:space="0" w:color="auto"/>
      <w:lang w:val="en-GB"/>
      <w:rPrChange w:id="9" w:author="Burkina Miper Genève" w:date="2020-06-19T11:42:00Z">
        <w:rPr>
          <w:lang w:val="en-GB"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F6AAF"/>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aliases w:val="6_G"/>
    <w:qFormat/>
    <w:rsid w:val="00EF6AAF"/>
    <w:pPr>
      <w:pBdr>
        <w:bottom w:val="single" w:sz="4" w:space="0" w:color="000000"/>
      </w:pBdr>
      <w:suppressAutoHyphens/>
      <w:pPrChange w:id="10" w:author="Burkina Miper Genève" w:date="2020-06-19T11:42:00Z">
        <w:pPr>
          <w:pBdr>
            <w:bottom w:val="single" w:sz="4" w:space="4" w:color="auto"/>
          </w:pBdr>
          <w:suppressAutoHyphens/>
        </w:pPr>
      </w:pPrChange>
    </w:pPr>
    <w:rPr>
      <w:rFonts w:cs="Arial Unicode MS"/>
      <w:b/>
      <w:bCs/>
      <w:color w:val="000000"/>
      <w:sz w:val="18"/>
      <w:szCs w:val="18"/>
      <w:u w:color="000000"/>
      <w:lang w:val="en-US"/>
      <w:rPrChange w:id="10" w:author="Burkina Miper Genève" w:date="2020-06-19T11:42:00Z">
        <w:rPr>
          <w:b/>
          <w:sz w:val="18"/>
          <w:lang w:val="en-GB" w:eastAsia="en-US" w:bidi="ar-SA"/>
        </w:rPr>
      </w:rPrChange>
    </w:rPr>
  </w:style>
  <w:style w:type="paragraph" w:styleId="Footer">
    <w:name w:val="footer"/>
    <w:aliases w:val="3_G"/>
    <w:qFormat/>
    <w:rsid w:val="00EF6AAF"/>
    <w:pPr>
      <w:suppressAutoHyphens/>
      <w:pPrChange w:id="11" w:author="Burkina Miper Genève" w:date="2020-06-19T11:42:00Z">
        <w:pPr>
          <w:suppressAutoHyphens/>
        </w:pPr>
      </w:pPrChange>
    </w:pPr>
    <w:rPr>
      <w:rFonts w:eastAsia="Times New Roman"/>
      <w:color w:val="000000"/>
      <w:sz w:val="16"/>
      <w:szCs w:val="16"/>
      <w:u w:color="000000"/>
      <w:lang w:val="en-US"/>
      <w:rPrChange w:id="11" w:author="Burkina Miper Genève" w:date="2020-06-19T11:42:00Z">
        <w:rPr>
          <w:sz w:val="16"/>
          <w:lang w:val="en-GB" w:eastAsia="en-US" w:bidi="ar-SA"/>
        </w:rPr>
      </w:rPrChange>
    </w:rPr>
  </w:style>
  <w:style w:type="paragraph" w:customStyle="1" w:styleId="HeaderFooter">
    <w:name w:val="Header &amp; Footer"/>
    <w:pPr>
      <w:tabs>
        <w:tab w:val="right" w:pos="9020"/>
      </w:tabs>
    </w:pPr>
    <w:rPr>
      <w:rFonts w:ascii="Arial" w:eastAsia="Arial" w:hAnsi="Arial" w:cs="Arial"/>
      <w:color w:val="000000"/>
      <w:sz w:val="22"/>
      <w:szCs w:val="22"/>
      <w14:textOutline w14:w="0" w14:cap="flat" w14:cmpd="sng" w14:algn="ctr">
        <w14:noFill/>
        <w14:prstDash w14:val="solid"/>
        <w14:bevel/>
      </w14:textOutline>
    </w:rPr>
  </w:style>
  <w:style w:type="paragraph" w:customStyle="1" w:styleId="Body">
    <w:name w:val="Body"/>
    <w:pPr>
      <w:suppressAutoHyphens/>
      <w:spacing w:line="240" w:lineRule="atLeast"/>
    </w:pPr>
    <w:rPr>
      <w:rFonts w:eastAsia="Times New Roman"/>
      <w:color w:val="000000"/>
      <w:u w:color="000000"/>
      <w14:textOutline w14:w="0" w14:cap="flat" w14:cmpd="sng" w14:algn="ctr">
        <w14:noFill/>
        <w14:prstDash w14:val="solid"/>
        <w14:bevel/>
      </w14:textOutline>
    </w:rPr>
  </w:style>
  <w:style w:type="paragraph" w:styleId="FootnoteText">
    <w:name w:val="footnote text"/>
    <w:aliases w:val="5_G"/>
    <w:qFormat/>
    <w:rsid w:val="00EF6AAF"/>
    <w:pPr>
      <w:tabs>
        <w:tab w:val="right" w:pos="1021"/>
      </w:tabs>
      <w:suppressAutoHyphens/>
      <w:spacing w:line="220" w:lineRule="exact"/>
      <w:ind w:left="1134" w:right="1134" w:hanging="1134"/>
      <w:pPrChange w:id="12" w:author="Burkina Miper Genève" w:date="2020-06-19T11:42:00Z">
        <w:pPr>
          <w:tabs>
            <w:tab w:val="right" w:pos="1021"/>
          </w:tabs>
          <w:suppressAutoHyphens/>
          <w:spacing w:line="220" w:lineRule="exact"/>
          <w:ind w:left="1134" w:right="1134" w:hanging="1134"/>
        </w:pPr>
      </w:pPrChange>
    </w:pPr>
    <w:rPr>
      <w:rFonts w:eastAsia="Times New Roman"/>
      <w:color w:val="000000"/>
      <w:sz w:val="18"/>
      <w:szCs w:val="18"/>
      <w:u w:color="000000"/>
      <w:lang w:val="en-US"/>
      <w:rPrChange w:id="12" w:author="Burkina Miper Genève" w:date="2020-06-19T11:42:00Z">
        <w:rPr>
          <w:sz w:val="18"/>
          <w:lang w:val="en-GB" w:eastAsia="en-US" w:bidi="ar-SA"/>
        </w:rPr>
      </w:rPrChange>
    </w:rPr>
  </w:style>
  <w:style w:type="paragraph" w:customStyle="1" w:styleId="SingleTxtG">
    <w:name w:val="_ Single Txt_G"/>
    <w:qFormat/>
    <w:rsid w:val="00EF6AAF"/>
    <w:pPr>
      <w:suppressAutoHyphens/>
      <w:spacing w:after="120" w:line="240" w:lineRule="atLeast"/>
      <w:ind w:left="1134" w:right="1134"/>
      <w:jc w:val="both"/>
      <w:pPrChange w:id="13" w:author="Burkina Miper Genève" w:date="2020-06-19T11:42:00Z">
        <w:pPr>
          <w:suppressAutoHyphens/>
          <w:spacing w:after="120" w:line="240" w:lineRule="atLeast"/>
          <w:ind w:left="1134" w:right="1134"/>
          <w:jc w:val="both"/>
        </w:pPr>
      </w:pPrChange>
    </w:pPr>
    <w:rPr>
      <w:rFonts w:cs="Arial Unicode MS"/>
      <w:color w:val="000000"/>
      <w:u w:color="000000"/>
      <w:lang w:val="en-US"/>
      <w:rPrChange w:id="13" w:author="Burkina Miper Genève" w:date="2020-06-19T11:42:00Z">
        <w:rPr>
          <w:lang w:val="en-GB" w:eastAsia="en-US" w:bidi="ar-SA"/>
        </w:rPr>
      </w:rPrChange>
    </w:rPr>
  </w:style>
  <w:style w:type="paragraph" w:styleId="BalloonText">
    <w:name w:val="Balloon Text"/>
    <w:basedOn w:val="Normal"/>
    <w:link w:val="BalloonTextChar"/>
    <w:semiHidden/>
    <w:unhideWhenUsed/>
    <w:rsid w:val="00EF6AAF"/>
    <w:pPr>
      <w:pPrChange w:id="14" w:author="Burkina Miper Genève" w:date="2020-06-19T11:42:00Z">
        <w:pPr>
          <w:suppressAutoHyphens/>
        </w:pPr>
      </w:pPrChange>
    </w:pPr>
    <w:rPr>
      <w:rFonts w:ascii="Segoe UI" w:hAnsi="Segoe UI" w:cs="Segoe UI"/>
      <w:sz w:val="18"/>
      <w:szCs w:val="18"/>
      <w:rPrChange w:id="14" w:author="Burkina Miper Genève" w:date="2020-06-19T11:42:00Z">
        <w:rPr>
          <w:rFonts w:ascii="Tahoma" w:hAnsi="Tahoma" w:cs="Tahoma"/>
          <w:sz w:val="16"/>
          <w:szCs w:val="16"/>
          <w:lang w:val="en-GB" w:eastAsia="en-US" w:bidi="ar-SA"/>
        </w:rPr>
      </w:rPrChange>
    </w:rPr>
  </w:style>
  <w:style w:type="character" w:customStyle="1" w:styleId="BalloonTextChar">
    <w:name w:val="Balloon Text Char"/>
    <w:basedOn w:val="DefaultParagraphFont"/>
    <w:link w:val="BalloonText"/>
    <w:semiHidden/>
    <w:rsid w:val="00EC5C13"/>
    <w:rPr>
      <w:rFonts w:ascii="Segoe UI" w:hAnsi="Segoe UI" w:cs="Segoe UI"/>
      <w:sz w:val="18"/>
      <w:szCs w:val="18"/>
      <w:lang w:val="en-US" w:eastAsia="en-US"/>
    </w:rPr>
  </w:style>
  <w:style w:type="character" w:customStyle="1" w:styleId="Heading1Char">
    <w:name w:val="Heading 1 Char"/>
    <w:aliases w:val="Table_G Char"/>
    <w:basedOn w:val="DefaultParagraphFont"/>
    <w:link w:val="Heading1"/>
    <w:rsid w:val="00EF6AAF"/>
    <w:rPr>
      <w:rFonts w:eastAsia="Times New Roman"/>
      <w:bdr w:val="none" w:sz="0" w:space="0" w:color="auto"/>
      <w:lang w:val="en-GB" w:eastAsia="en-US"/>
    </w:rPr>
  </w:style>
  <w:style w:type="character" w:customStyle="1" w:styleId="Heading2Char">
    <w:name w:val="Heading 2 Char"/>
    <w:basedOn w:val="DefaultParagraphFont"/>
    <w:link w:val="Heading2"/>
    <w:semiHidden/>
    <w:rsid w:val="00EF6AAF"/>
    <w:rPr>
      <w:rFonts w:eastAsia="Times New Roman"/>
      <w:bdr w:val="none" w:sz="0" w:space="0" w:color="auto"/>
      <w:lang w:val="en-GB" w:eastAsia="en-US"/>
    </w:rPr>
  </w:style>
  <w:style w:type="character" w:customStyle="1" w:styleId="Heading3Char">
    <w:name w:val="Heading 3 Char"/>
    <w:basedOn w:val="DefaultParagraphFont"/>
    <w:link w:val="Heading3"/>
    <w:semiHidden/>
    <w:rsid w:val="00EF6AAF"/>
    <w:rPr>
      <w:rFonts w:eastAsia="Times New Roman"/>
      <w:bdr w:val="none" w:sz="0" w:space="0" w:color="auto"/>
      <w:lang w:val="en-GB" w:eastAsia="en-US"/>
    </w:rPr>
  </w:style>
  <w:style w:type="character" w:customStyle="1" w:styleId="Heading4Char">
    <w:name w:val="Heading 4 Char"/>
    <w:basedOn w:val="DefaultParagraphFont"/>
    <w:link w:val="Heading4"/>
    <w:semiHidden/>
    <w:rsid w:val="00EF6AAF"/>
    <w:rPr>
      <w:rFonts w:eastAsia="Times New Roman"/>
      <w:bdr w:val="none" w:sz="0" w:space="0" w:color="auto"/>
      <w:lang w:val="en-GB" w:eastAsia="en-US"/>
    </w:rPr>
  </w:style>
  <w:style w:type="character" w:customStyle="1" w:styleId="Heading5Char">
    <w:name w:val="Heading 5 Char"/>
    <w:basedOn w:val="DefaultParagraphFont"/>
    <w:link w:val="Heading5"/>
    <w:semiHidden/>
    <w:rsid w:val="00EF6AAF"/>
    <w:rPr>
      <w:rFonts w:eastAsia="Times New Roman"/>
      <w:bdr w:val="none" w:sz="0" w:space="0" w:color="auto"/>
      <w:lang w:val="en-GB" w:eastAsia="en-US"/>
    </w:rPr>
  </w:style>
  <w:style w:type="character" w:customStyle="1" w:styleId="Heading6Char">
    <w:name w:val="Heading 6 Char"/>
    <w:basedOn w:val="DefaultParagraphFont"/>
    <w:link w:val="Heading6"/>
    <w:semiHidden/>
    <w:rsid w:val="00EF6AAF"/>
    <w:rPr>
      <w:rFonts w:eastAsia="Times New Roman"/>
      <w:bdr w:val="none" w:sz="0" w:space="0" w:color="auto"/>
      <w:lang w:val="en-GB" w:eastAsia="en-US"/>
    </w:rPr>
  </w:style>
  <w:style w:type="character" w:customStyle="1" w:styleId="Heading7Char">
    <w:name w:val="Heading 7 Char"/>
    <w:basedOn w:val="DefaultParagraphFont"/>
    <w:link w:val="Heading7"/>
    <w:semiHidden/>
    <w:rsid w:val="00EF6AAF"/>
    <w:rPr>
      <w:rFonts w:eastAsia="Times New Roman"/>
      <w:bdr w:val="none" w:sz="0" w:space="0" w:color="auto"/>
      <w:lang w:val="en-GB" w:eastAsia="en-US"/>
    </w:rPr>
  </w:style>
  <w:style w:type="character" w:customStyle="1" w:styleId="Heading8Char">
    <w:name w:val="Heading 8 Char"/>
    <w:basedOn w:val="DefaultParagraphFont"/>
    <w:link w:val="Heading8"/>
    <w:semiHidden/>
    <w:rsid w:val="00EF6AAF"/>
    <w:rPr>
      <w:rFonts w:eastAsia="Times New Roman"/>
      <w:bdr w:val="none" w:sz="0" w:space="0" w:color="auto"/>
      <w:lang w:val="en-GB" w:eastAsia="en-US"/>
    </w:rPr>
  </w:style>
  <w:style w:type="character" w:customStyle="1" w:styleId="Heading9Char">
    <w:name w:val="Heading 9 Char"/>
    <w:basedOn w:val="DefaultParagraphFont"/>
    <w:link w:val="Heading9"/>
    <w:semiHidden/>
    <w:rsid w:val="00EF6AAF"/>
    <w:rPr>
      <w:rFonts w:eastAsia="Times New Roman"/>
      <w:bdr w:val="none" w:sz="0" w:space="0" w:color="auto"/>
      <w:lang w:val="en-GB" w:eastAsia="en-US"/>
    </w:rPr>
  </w:style>
  <w:style w:type="paragraph" w:customStyle="1" w:styleId="HMG">
    <w:name w:val="_ H __M_G"/>
    <w:basedOn w:val="Normal"/>
    <w:next w:val="Normal"/>
    <w:qFormat/>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240" w:after="240" w:line="360" w:lineRule="exact"/>
      <w:ind w:left="1134" w:right="1134" w:hanging="1134"/>
      <w:pPrChange w:id="15" w:author="Burkina Miper Genève" w:date="2020-06-19T11:42:00Z">
        <w:pPr>
          <w:keepNext/>
          <w:keepLines/>
          <w:tabs>
            <w:tab w:val="right" w:pos="851"/>
          </w:tabs>
          <w:suppressAutoHyphens/>
          <w:spacing w:before="240" w:after="240" w:line="360" w:lineRule="exact"/>
          <w:ind w:left="1134" w:right="1134" w:hanging="1134"/>
        </w:pPr>
      </w:pPrChange>
    </w:pPr>
    <w:rPr>
      <w:rFonts w:eastAsia="Times New Roman"/>
      <w:b/>
      <w:sz w:val="34"/>
      <w:szCs w:val="20"/>
      <w:bdr w:val="none" w:sz="0" w:space="0" w:color="auto"/>
      <w:lang w:val="en-GB"/>
      <w:rPrChange w:id="15" w:author="Burkina Miper Genève" w:date="2020-06-19T11:42:00Z">
        <w:rPr>
          <w:b/>
          <w:sz w:val="34"/>
          <w:lang w:val="en-GB" w:eastAsia="en-US" w:bidi="ar-SA"/>
        </w:rPr>
      </w:rPrChange>
    </w:rPr>
  </w:style>
  <w:style w:type="paragraph" w:customStyle="1" w:styleId="HChG">
    <w:name w:val="_ H _Ch_G"/>
    <w:basedOn w:val="Normal"/>
    <w:next w:val="Normal"/>
    <w:qFormat/>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360" w:after="240" w:line="300" w:lineRule="exact"/>
      <w:ind w:left="1134" w:right="1134" w:hanging="1134"/>
      <w:pPrChange w:id="16" w:author="Burkina Miper Genève" w:date="2020-06-19T11:42:00Z">
        <w:pPr>
          <w:keepNext/>
          <w:keepLines/>
          <w:tabs>
            <w:tab w:val="right" w:pos="851"/>
          </w:tabs>
          <w:suppressAutoHyphens/>
          <w:spacing w:before="360" w:after="240" w:line="300" w:lineRule="exact"/>
          <w:ind w:left="1134" w:right="1134" w:hanging="1134"/>
        </w:pPr>
      </w:pPrChange>
    </w:pPr>
    <w:rPr>
      <w:rFonts w:eastAsia="Times New Roman"/>
      <w:b/>
      <w:sz w:val="28"/>
      <w:szCs w:val="20"/>
      <w:bdr w:val="none" w:sz="0" w:space="0" w:color="auto"/>
      <w:lang w:val="en-GB"/>
      <w:rPrChange w:id="16" w:author="Burkina Miper Genève" w:date="2020-06-19T11:42:00Z">
        <w:rPr>
          <w:b/>
          <w:sz w:val="28"/>
          <w:lang w:val="en-GB" w:eastAsia="en-US" w:bidi="ar-SA"/>
        </w:rPr>
      </w:rPrChange>
    </w:rPr>
  </w:style>
  <w:style w:type="character" w:styleId="FootnoteReference">
    <w:name w:val="footnote reference"/>
    <w:aliases w:val="4_G"/>
    <w:qFormat/>
    <w:rsid w:val="00EF6AAF"/>
    <w:rPr>
      <w:rFonts w:ascii="Times New Roman" w:hAnsi="Times New Roman"/>
      <w:sz w:val="18"/>
      <w:vertAlign w:val="superscript"/>
    </w:rPr>
  </w:style>
  <w:style w:type="character" w:styleId="EndnoteReference">
    <w:name w:val="endnote reference"/>
    <w:aliases w:val="1_G"/>
    <w:qFormat/>
    <w:rsid w:val="00EF6AAF"/>
    <w:rPr>
      <w:rFonts w:ascii="Times New Roman" w:hAnsi="Times New Roman"/>
      <w:sz w:val="18"/>
      <w:vertAlign w:val="superscript"/>
    </w:rPr>
  </w:style>
  <w:style w:type="table" w:styleId="TableGrid">
    <w:name w:val="Table Grid"/>
    <w:basedOn w:val="TableNormal"/>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40" w:lineRule="atLeast"/>
    </w:pPr>
    <w:rPr>
      <w:rFonts w:eastAsia="Times New Roman"/>
      <w:bdr w:val="none" w:sz="0" w:space="0" w:color="auto"/>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F6AAF"/>
    <w:rPr>
      <w:color w:val="auto"/>
      <w:u w:val="none"/>
    </w:rPr>
  </w:style>
  <w:style w:type="paragraph" w:customStyle="1" w:styleId="SMG">
    <w:name w:val="__S_M_G"/>
    <w:basedOn w:val="Normal"/>
    <w:next w:val="Normal"/>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240" w:line="420" w:lineRule="exact"/>
      <w:ind w:left="1134" w:right="1134"/>
      <w:pPrChange w:id="17" w:author="Burkina Miper Genève" w:date="2020-06-19T11:42:00Z">
        <w:pPr>
          <w:keepNext/>
          <w:keepLines/>
          <w:suppressAutoHyphens/>
          <w:spacing w:before="240" w:after="240" w:line="420" w:lineRule="exact"/>
          <w:ind w:left="1134" w:right="1134"/>
        </w:pPr>
      </w:pPrChange>
    </w:pPr>
    <w:rPr>
      <w:rFonts w:eastAsia="Times New Roman"/>
      <w:b/>
      <w:sz w:val="40"/>
      <w:szCs w:val="20"/>
      <w:bdr w:val="none" w:sz="0" w:space="0" w:color="auto"/>
      <w:lang w:val="en-GB"/>
      <w:rPrChange w:id="17" w:author="Burkina Miper Genève" w:date="2020-06-19T11:42:00Z">
        <w:rPr>
          <w:b/>
          <w:sz w:val="40"/>
          <w:lang w:val="en-GB" w:eastAsia="en-US" w:bidi="ar-SA"/>
        </w:rPr>
      </w:rPrChange>
    </w:rPr>
  </w:style>
  <w:style w:type="paragraph" w:customStyle="1" w:styleId="SLG">
    <w:name w:val="__S_L_G"/>
    <w:basedOn w:val="Normal"/>
    <w:next w:val="Normal"/>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240" w:line="580" w:lineRule="exact"/>
      <w:ind w:left="1134" w:right="1134"/>
      <w:pPrChange w:id="18" w:author="Burkina Miper Genève" w:date="2020-06-19T11:42:00Z">
        <w:pPr>
          <w:keepNext/>
          <w:keepLines/>
          <w:suppressAutoHyphens/>
          <w:spacing w:before="240" w:after="240" w:line="580" w:lineRule="exact"/>
          <w:ind w:left="1134" w:right="1134"/>
        </w:pPr>
      </w:pPrChange>
    </w:pPr>
    <w:rPr>
      <w:rFonts w:eastAsia="Times New Roman"/>
      <w:b/>
      <w:sz w:val="56"/>
      <w:szCs w:val="20"/>
      <w:bdr w:val="none" w:sz="0" w:space="0" w:color="auto"/>
      <w:lang w:val="en-GB"/>
      <w:rPrChange w:id="18" w:author="Burkina Miper Genève" w:date="2020-06-19T11:42:00Z">
        <w:rPr>
          <w:b/>
          <w:sz w:val="56"/>
          <w:lang w:val="en-GB" w:eastAsia="en-US" w:bidi="ar-SA"/>
        </w:rPr>
      </w:rPrChange>
    </w:rPr>
  </w:style>
  <w:style w:type="paragraph" w:customStyle="1" w:styleId="SSG">
    <w:name w:val="__S_S_G"/>
    <w:basedOn w:val="Normal"/>
    <w:next w:val="Normal"/>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240" w:line="300" w:lineRule="exact"/>
      <w:ind w:left="1134" w:right="1134"/>
      <w:pPrChange w:id="19" w:author="Burkina Miper Genève" w:date="2020-06-19T11:42:00Z">
        <w:pPr>
          <w:keepNext/>
          <w:keepLines/>
          <w:suppressAutoHyphens/>
          <w:spacing w:before="240" w:after="240" w:line="300" w:lineRule="exact"/>
          <w:ind w:left="1134" w:right="1134"/>
        </w:pPr>
      </w:pPrChange>
    </w:pPr>
    <w:rPr>
      <w:rFonts w:eastAsia="Times New Roman"/>
      <w:b/>
      <w:sz w:val="28"/>
      <w:szCs w:val="20"/>
      <w:bdr w:val="none" w:sz="0" w:space="0" w:color="auto"/>
      <w:lang w:val="en-GB"/>
      <w:rPrChange w:id="19" w:author="Burkina Miper Genève" w:date="2020-06-19T11:42:00Z">
        <w:rPr>
          <w:b/>
          <w:sz w:val="28"/>
          <w:lang w:val="en-GB" w:eastAsia="en-US" w:bidi="ar-SA"/>
        </w:rPr>
      </w:rPrChange>
    </w:rPr>
  </w:style>
  <w:style w:type="paragraph" w:styleId="EndnoteText">
    <w:name w:val="endnote text"/>
    <w:aliases w:val="2_G"/>
    <w:basedOn w:val="FootnoteText"/>
    <w:link w:val="EndnoteTextChar"/>
    <w:qFormat/>
    <w:rsid w:val="00EF6AAF"/>
    <w:pPr>
      <w:pBdr>
        <w:top w:val="none" w:sz="0" w:space="0" w:color="auto"/>
        <w:left w:val="none" w:sz="0" w:space="0" w:color="auto"/>
        <w:bottom w:val="none" w:sz="0" w:space="0" w:color="auto"/>
        <w:right w:val="none" w:sz="0" w:space="0" w:color="auto"/>
        <w:between w:val="none" w:sz="0" w:space="0" w:color="auto"/>
        <w:bar w:val="none" w:sz="0" w:color="auto"/>
      </w:pBdr>
      <w:pPrChange w:id="20" w:author="Burkina Miper Genève" w:date="2020-06-19T11:42:00Z">
        <w:pPr>
          <w:tabs>
            <w:tab w:val="right" w:pos="1021"/>
          </w:tabs>
          <w:suppressAutoHyphens/>
          <w:spacing w:line="220" w:lineRule="exact"/>
          <w:ind w:left="1134" w:right="1134" w:hanging="1134"/>
        </w:pPr>
      </w:pPrChange>
    </w:pPr>
    <w:rPr>
      <w:color w:val="auto"/>
      <w:szCs w:val="20"/>
      <w:bdr w:val="none" w:sz="0" w:space="0" w:color="auto"/>
      <w:lang w:val="en-GB" w:eastAsia="en-US"/>
      <w:rPrChange w:id="20" w:author="Burkina Miper Genève" w:date="2020-06-19T11:42:00Z">
        <w:rPr>
          <w:sz w:val="18"/>
          <w:lang w:val="en-GB" w:eastAsia="en-US" w:bidi="ar-SA"/>
        </w:rPr>
      </w:rPrChange>
    </w:rPr>
  </w:style>
  <w:style w:type="character" w:customStyle="1" w:styleId="EndnoteTextChar">
    <w:name w:val="Endnote Text Char"/>
    <w:aliases w:val="2_G Char"/>
    <w:basedOn w:val="DefaultParagraphFont"/>
    <w:link w:val="EndnoteText"/>
    <w:rsid w:val="00EF6AAF"/>
    <w:rPr>
      <w:rFonts w:eastAsia="Times New Roman"/>
      <w:sz w:val="18"/>
      <w:bdr w:val="none" w:sz="0" w:space="0" w:color="auto"/>
      <w:lang w:val="en-GB" w:eastAsia="en-US"/>
    </w:rPr>
  </w:style>
  <w:style w:type="character" w:styleId="PageNumber">
    <w:name w:val="page number"/>
    <w:aliases w:val="7_G"/>
    <w:qFormat/>
    <w:rsid w:val="00EF6AAF"/>
    <w:rPr>
      <w:rFonts w:ascii="Times New Roman" w:hAnsi="Times New Roman"/>
      <w:b/>
      <w:sz w:val="18"/>
    </w:rPr>
  </w:style>
  <w:style w:type="paragraph" w:customStyle="1" w:styleId="XLargeG">
    <w:name w:val="__XLarge_G"/>
    <w:basedOn w:val="Normal"/>
    <w:next w:val="Normal"/>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240" w:line="420" w:lineRule="exact"/>
      <w:ind w:left="1134" w:right="1134"/>
      <w:pPrChange w:id="21" w:author="Burkina Miper Genève" w:date="2020-06-19T11:42:00Z">
        <w:pPr>
          <w:keepNext/>
          <w:keepLines/>
          <w:suppressAutoHyphens/>
          <w:spacing w:before="240" w:after="240" w:line="420" w:lineRule="exact"/>
          <w:ind w:left="1134" w:right="1134"/>
        </w:pPr>
      </w:pPrChange>
    </w:pPr>
    <w:rPr>
      <w:rFonts w:eastAsia="Times New Roman"/>
      <w:b/>
      <w:sz w:val="40"/>
      <w:szCs w:val="20"/>
      <w:bdr w:val="none" w:sz="0" w:space="0" w:color="auto"/>
      <w:lang w:val="en-GB"/>
      <w:rPrChange w:id="21" w:author="Burkina Miper Genève" w:date="2020-06-19T11:42:00Z">
        <w:rPr>
          <w:b/>
          <w:sz w:val="40"/>
          <w:lang w:val="en-GB" w:eastAsia="en-US" w:bidi="ar-SA"/>
        </w:rPr>
      </w:rPrChange>
    </w:rPr>
  </w:style>
  <w:style w:type="paragraph" w:customStyle="1" w:styleId="Bullet1G">
    <w:name w:val="_Bullet 1_G"/>
    <w:basedOn w:val="Normal"/>
    <w:qFormat/>
    <w:rsid w:val="00EF6AAF"/>
    <w:pPr>
      <w:numPr>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pPrChange w:id="22" w:author="Burkina Miper Genève" w:date="2020-06-19T11:42:00Z">
        <w:pPr>
          <w:numPr>
            <w:numId w:val="7"/>
          </w:numPr>
          <w:tabs>
            <w:tab w:val="num" w:pos="1701"/>
          </w:tabs>
          <w:suppressAutoHyphens/>
          <w:spacing w:after="120" w:line="240" w:lineRule="atLeast"/>
          <w:ind w:left="1701" w:right="1134" w:hanging="170"/>
          <w:jc w:val="both"/>
        </w:pPr>
      </w:pPrChange>
    </w:pPr>
    <w:rPr>
      <w:rFonts w:eastAsia="Times New Roman"/>
      <w:sz w:val="20"/>
      <w:szCs w:val="20"/>
      <w:bdr w:val="none" w:sz="0" w:space="0" w:color="auto"/>
      <w:lang w:val="en-GB"/>
      <w:rPrChange w:id="22" w:author="Burkina Miper Genève" w:date="2020-06-19T11:42:00Z">
        <w:rPr>
          <w:lang w:val="en-GB" w:eastAsia="en-US" w:bidi="ar-SA"/>
        </w:rPr>
      </w:rPrChange>
    </w:rPr>
  </w:style>
  <w:style w:type="paragraph" w:customStyle="1" w:styleId="Bullet2G">
    <w:name w:val="_Bullet 2_G"/>
    <w:basedOn w:val="Normal"/>
    <w:qFormat/>
    <w:rsid w:val="00EF6AAF"/>
    <w:pPr>
      <w:numPr>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pPrChange w:id="23" w:author="Burkina Miper Genève" w:date="2020-06-19T11:42:00Z">
        <w:pPr>
          <w:numPr>
            <w:numId w:val="8"/>
          </w:numPr>
          <w:tabs>
            <w:tab w:val="num" w:pos="2268"/>
          </w:tabs>
          <w:suppressAutoHyphens/>
          <w:spacing w:after="120" w:line="240" w:lineRule="atLeast"/>
          <w:ind w:left="2268" w:right="1134" w:hanging="170"/>
          <w:jc w:val="both"/>
        </w:pPr>
      </w:pPrChange>
    </w:pPr>
    <w:rPr>
      <w:rFonts w:eastAsia="Times New Roman"/>
      <w:sz w:val="20"/>
      <w:szCs w:val="20"/>
      <w:bdr w:val="none" w:sz="0" w:space="0" w:color="auto"/>
      <w:lang w:val="en-GB"/>
      <w:rPrChange w:id="23" w:author="Burkina Miper Genève" w:date="2020-06-19T11:42:00Z">
        <w:rPr>
          <w:lang w:val="en-GB" w:eastAsia="en-US" w:bidi="ar-SA"/>
        </w:rPr>
      </w:rPrChange>
    </w:rPr>
  </w:style>
  <w:style w:type="paragraph" w:customStyle="1" w:styleId="H1G">
    <w:name w:val="_ H_1_G"/>
    <w:basedOn w:val="Normal"/>
    <w:next w:val="Normal"/>
    <w:qFormat/>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360" w:after="240" w:line="270" w:lineRule="exact"/>
      <w:ind w:left="1134" w:right="1134" w:hanging="1134"/>
      <w:pPrChange w:id="24" w:author="Burkina Miper Genève" w:date="2020-06-19T11:42:00Z">
        <w:pPr>
          <w:keepNext/>
          <w:keepLines/>
          <w:tabs>
            <w:tab w:val="right" w:pos="851"/>
          </w:tabs>
          <w:suppressAutoHyphens/>
          <w:spacing w:before="360" w:after="240" w:line="270" w:lineRule="exact"/>
          <w:ind w:left="1134" w:right="1134" w:hanging="1134"/>
        </w:pPr>
      </w:pPrChange>
    </w:pPr>
    <w:rPr>
      <w:rFonts w:eastAsia="Times New Roman"/>
      <w:b/>
      <w:szCs w:val="20"/>
      <w:bdr w:val="none" w:sz="0" w:space="0" w:color="auto"/>
      <w:lang w:val="en-GB"/>
      <w:rPrChange w:id="24" w:author="Burkina Miper Genève" w:date="2020-06-19T11:42:00Z">
        <w:rPr>
          <w:b/>
          <w:sz w:val="24"/>
          <w:lang w:val="en-GB" w:eastAsia="en-US" w:bidi="ar-SA"/>
        </w:rPr>
      </w:rPrChange>
    </w:rPr>
  </w:style>
  <w:style w:type="paragraph" w:customStyle="1" w:styleId="H23G">
    <w:name w:val="_ H_2/3_G"/>
    <w:basedOn w:val="Normal"/>
    <w:next w:val="Normal"/>
    <w:qFormat/>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240" w:after="120" w:line="240" w:lineRule="exact"/>
      <w:ind w:left="1134" w:right="1134" w:hanging="1134"/>
      <w:pPrChange w:id="25" w:author="Burkina Miper Genève" w:date="2020-06-19T11:42:00Z">
        <w:pPr>
          <w:keepNext/>
          <w:keepLines/>
          <w:tabs>
            <w:tab w:val="right" w:pos="851"/>
          </w:tabs>
          <w:suppressAutoHyphens/>
          <w:spacing w:before="240" w:after="120" w:line="240" w:lineRule="exact"/>
          <w:ind w:left="1134" w:right="1134" w:hanging="1134"/>
        </w:pPr>
      </w:pPrChange>
    </w:pPr>
    <w:rPr>
      <w:rFonts w:eastAsia="Times New Roman"/>
      <w:b/>
      <w:sz w:val="20"/>
      <w:szCs w:val="20"/>
      <w:bdr w:val="none" w:sz="0" w:space="0" w:color="auto"/>
      <w:lang w:val="en-GB"/>
      <w:rPrChange w:id="25" w:author="Burkina Miper Genève" w:date="2020-06-19T11:42:00Z">
        <w:rPr>
          <w:b/>
          <w:lang w:val="en-GB" w:eastAsia="en-US" w:bidi="ar-SA"/>
        </w:rPr>
      </w:rPrChange>
    </w:rPr>
  </w:style>
  <w:style w:type="paragraph" w:customStyle="1" w:styleId="H4G">
    <w:name w:val="_ H_4_G"/>
    <w:basedOn w:val="Normal"/>
    <w:next w:val="Normal"/>
    <w:qFormat/>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240" w:after="120" w:line="240" w:lineRule="exact"/>
      <w:ind w:left="1134" w:right="1134" w:hanging="1134"/>
      <w:pPrChange w:id="26" w:author="Burkina Miper Genève" w:date="2020-06-19T11:42:00Z">
        <w:pPr>
          <w:keepNext/>
          <w:keepLines/>
          <w:tabs>
            <w:tab w:val="right" w:pos="851"/>
          </w:tabs>
          <w:suppressAutoHyphens/>
          <w:spacing w:before="240" w:after="120" w:line="240" w:lineRule="exact"/>
          <w:ind w:left="1134" w:right="1134" w:hanging="1134"/>
        </w:pPr>
      </w:pPrChange>
    </w:pPr>
    <w:rPr>
      <w:rFonts w:eastAsia="Times New Roman"/>
      <w:i/>
      <w:sz w:val="20"/>
      <w:szCs w:val="20"/>
      <w:bdr w:val="none" w:sz="0" w:space="0" w:color="auto"/>
      <w:lang w:val="en-GB"/>
      <w:rPrChange w:id="26" w:author="Burkina Miper Genève" w:date="2020-06-19T11:42:00Z">
        <w:rPr>
          <w:i/>
          <w:lang w:val="en-GB" w:eastAsia="en-US" w:bidi="ar-SA"/>
        </w:rPr>
      </w:rPrChange>
    </w:rPr>
  </w:style>
  <w:style w:type="paragraph" w:customStyle="1" w:styleId="H56G">
    <w:name w:val="_ H_5/6_G"/>
    <w:basedOn w:val="Normal"/>
    <w:next w:val="Normal"/>
    <w:qFormat/>
    <w:rsid w:val="00EF6AAF"/>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240" w:after="120" w:line="240" w:lineRule="exact"/>
      <w:ind w:left="1134" w:right="1134" w:hanging="1134"/>
      <w:pPrChange w:id="27" w:author="Burkina Miper Genève" w:date="2020-06-19T11:42:00Z">
        <w:pPr>
          <w:keepNext/>
          <w:keepLines/>
          <w:tabs>
            <w:tab w:val="right" w:pos="851"/>
          </w:tabs>
          <w:suppressAutoHyphens/>
          <w:spacing w:before="240" w:after="120" w:line="240" w:lineRule="exact"/>
          <w:ind w:left="1134" w:right="1134" w:hanging="1134"/>
        </w:pPr>
      </w:pPrChange>
    </w:pPr>
    <w:rPr>
      <w:rFonts w:eastAsia="Times New Roman"/>
      <w:sz w:val="20"/>
      <w:szCs w:val="20"/>
      <w:bdr w:val="none" w:sz="0" w:space="0" w:color="auto"/>
      <w:lang w:val="en-GB"/>
      <w:rPrChange w:id="27" w:author="Burkina Miper Genève" w:date="2020-06-19T11:42:00Z">
        <w:rPr>
          <w:lang w:val="en-GB" w:eastAsia="en-US" w:bidi="ar-SA"/>
        </w:rPr>
      </w:rPrChange>
    </w:rPr>
  </w:style>
  <w:style w:type="paragraph" w:customStyle="1" w:styleId="ParNoG">
    <w:name w:val="_ParNo_G"/>
    <w:basedOn w:val="SingleTxtG"/>
    <w:qFormat/>
    <w:rsid w:val="00EF6AAF"/>
    <w:pPr>
      <w:numPr>
        <w:numId w:val="9"/>
      </w:numPr>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snapToGrid w:val="0"/>
      <w:pPrChange w:id="28" w:author="Burkina Miper Genève" w:date="2020-06-19T11:42:00Z">
        <w:pPr>
          <w:numPr>
            <w:numId w:val="9"/>
          </w:numPr>
          <w:tabs>
            <w:tab w:val="num" w:pos="1701"/>
          </w:tabs>
          <w:suppressAutoHyphens/>
          <w:kinsoku w:val="0"/>
          <w:overflowPunct w:val="0"/>
          <w:autoSpaceDE w:val="0"/>
          <w:autoSpaceDN w:val="0"/>
          <w:adjustRightInd w:val="0"/>
          <w:snapToGrid w:val="0"/>
          <w:spacing w:after="120" w:line="240" w:lineRule="atLeast"/>
          <w:ind w:left="1134" w:right="1134"/>
          <w:jc w:val="both"/>
        </w:pPr>
      </w:pPrChange>
    </w:pPr>
    <w:rPr>
      <w:rFonts w:eastAsia="Times New Roman" w:cs="Times New Roman"/>
      <w:color w:val="auto"/>
      <w:bdr w:val="none" w:sz="0" w:space="0" w:color="auto"/>
      <w:lang w:val="en-GB" w:eastAsia="en-US"/>
      <w:rPrChange w:id="28" w:author="Burkina Miper Genève" w:date="2020-06-19T11:42:00Z">
        <w:rPr>
          <w:lang w:val="en-GB" w:eastAsia="en-US" w:bidi="ar-SA"/>
        </w:rPr>
      </w:rPrChange>
    </w:rPr>
  </w:style>
  <w:style w:type="character" w:styleId="CommentReference">
    <w:name w:val="annotation reference"/>
    <w:basedOn w:val="DefaultParagraphFont"/>
    <w:semiHidden/>
    <w:unhideWhenUsed/>
    <w:rsid w:val="00EF6AAF"/>
    <w:rPr>
      <w:sz w:val="16"/>
      <w:szCs w:val="16"/>
    </w:rPr>
  </w:style>
  <w:style w:type="paragraph" w:styleId="CommentText">
    <w:name w:val="annotation text"/>
    <w:basedOn w:val="Normal"/>
    <w:link w:val="CommentTextChar"/>
    <w:semiHidden/>
    <w:unhideWhenUsed/>
    <w:rsid w:val="00EF6AAF"/>
    <w:pPr>
      <w:pBdr>
        <w:top w:val="none" w:sz="0" w:space="0" w:color="auto"/>
        <w:left w:val="none" w:sz="0" w:space="0" w:color="auto"/>
        <w:bottom w:val="none" w:sz="0" w:space="0" w:color="auto"/>
        <w:right w:val="none" w:sz="0" w:space="0" w:color="auto"/>
        <w:between w:val="none" w:sz="0" w:space="0" w:color="auto"/>
        <w:bar w:val="none" w:sz="0" w:color="auto"/>
      </w:pBdr>
      <w:suppressAutoHyphens/>
      <w:pPrChange w:id="29" w:author="Burkina Miper Genève" w:date="2020-06-19T11:42:00Z">
        <w:pPr>
          <w:suppressAutoHyphens/>
        </w:pPr>
      </w:pPrChange>
    </w:pPr>
    <w:rPr>
      <w:rFonts w:eastAsia="Times New Roman"/>
      <w:sz w:val="20"/>
      <w:szCs w:val="20"/>
      <w:bdr w:val="none" w:sz="0" w:space="0" w:color="auto"/>
      <w:lang w:val="en-GB"/>
      <w:rPrChange w:id="29" w:author="Burkina Miper Genève" w:date="2020-06-19T11:42:00Z">
        <w:rPr>
          <w:lang w:val="en-GB" w:eastAsia="en-US" w:bidi="ar-SA"/>
        </w:rPr>
      </w:rPrChange>
    </w:rPr>
  </w:style>
  <w:style w:type="character" w:customStyle="1" w:styleId="CommentTextChar">
    <w:name w:val="Comment Text Char"/>
    <w:basedOn w:val="DefaultParagraphFont"/>
    <w:link w:val="CommentText"/>
    <w:semiHidden/>
    <w:rsid w:val="00EF6AAF"/>
    <w:rPr>
      <w:rFonts w:eastAsia="Times New Roman"/>
      <w:bdr w:val="none" w:sz="0" w:space="0" w:color="auto"/>
      <w:lang w:val="en-GB" w:eastAsia="en-US"/>
    </w:rPr>
  </w:style>
  <w:style w:type="paragraph" w:styleId="CommentSubject">
    <w:name w:val="annotation subject"/>
    <w:basedOn w:val="CommentText"/>
    <w:next w:val="CommentText"/>
    <w:link w:val="CommentSubjectChar"/>
    <w:semiHidden/>
    <w:unhideWhenUsed/>
    <w:rsid w:val="00EF6AAF"/>
    <w:rPr>
      <w:b/>
      <w:bCs/>
    </w:rPr>
  </w:style>
  <w:style w:type="character" w:customStyle="1" w:styleId="CommentSubjectChar">
    <w:name w:val="Comment Subject Char"/>
    <w:basedOn w:val="CommentTextChar"/>
    <w:link w:val="CommentSubject"/>
    <w:semiHidden/>
    <w:rsid w:val="00EF6AAF"/>
    <w:rPr>
      <w:rFonts w:eastAsia="Times New Roman"/>
      <w:b/>
      <w:bCs/>
      <w:bdr w:val="none" w:sz="0" w:space="0" w:color="auto"/>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Arial"/>
        <a:ea typeface="Arial"/>
        <a:cs typeface="Arial"/>
      </a:majorFont>
      <a:minorFont>
        <a:latin typeface="Arial"/>
        <a:ea typeface="Arial"/>
        <a:cs typeface="Arial"/>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6778C3D0DC6B4BAF8F1E2E7D9598D6" ma:contentTypeVersion="17" ma:contentTypeDescription="Create a new document." ma:contentTypeScope="" ma:versionID="1b1f66ec22f8287d0a9588ca0604eee6">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8BA14948-401C-47F6-96F1-1BAFB3B7512B}"/>
</file>

<file path=customXml/itemProps2.xml><?xml version="1.0" encoding="utf-8"?>
<ds:datastoreItem xmlns:ds="http://schemas.openxmlformats.org/officeDocument/2006/customXml" ds:itemID="{82351FE2-DBAA-4D4A-A920-6CA2849B6A71}"/>
</file>

<file path=customXml/itemProps3.xml><?xml version="1.0" encoding="utf-8"?>
<ds:datastoreItem xmlns:ds="http://schemas.openxmlformats.org/officeDocument/2006/customXml" ds:itemID="{B63593D3-22E7-485F-9E21-52A1AD0AAB10}"/>
</file>

<file path=docProps/app.xml><?xml version="1.0" encoding="utf-8"?>
<Properties xmlns="http://schemas.openxmlformats.org/officeDocument/2006/extended-properties" xmlns:vt="http://schemas.openxmlformats.org/officeDocument/2006/docPropsVTypes">
  <Template>Normal.dotm</Template>
  <TotalTime>0</TotalTime>
  <Pages>1</Pages>
  <Words>1350</Words>
  <Characters>7696</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Maintenant prêt!</dc:creator>
  <cp:lastModifiedBy>Maria Giovanna Bianchi</cp:lastModifiedBy>
  <cp:revision>3</cp:revision>
  <dcterms:created xsi:type="dcterms:W3CDTF">2020-06-19T10:12:00Z</dcterms:created>
  <dcterms:modified xsi:type="dcterms:W3CDTF">2020-06-19T10:15:00Z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0x010100EB6778C3D0DC6B4BAF8F1E2E7D9598D6</vt:lpwstr>
  </property>
</Properties>
</file>